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A47F3" w14:textId="77777777" w:rsidR="00421150" w:rsidRPr="007E51D2" w:rsidRDefault="00421150" w:rsidP="0042115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FF0000"/>
          <w:sz w:val="22"/>
          <w:szCs w:val="22"/>
          <w:lang w:bidi="ar-SA"/>
        </w:rPr>
      </w:pPr>
      <w:r w:rsidRPr="007E51D2">
        <w:rPr>
          <w:rFonts w:ascii="GHEA Grapalat" w:hAnsi="GHEA Grapalat" w:cs="Courier New"/>
          <w:color w:val="FF0000"/>
          <w:sz w:val="22"/>
          <w:szCs w:val="22"/>
          <w:lang w:bidi="ar-SA"/>
        </w:rPr>
        <w:t>Этот процесс закупки организован в рамках программ субсидирования, реализуемых правительством РА. Финансирование осуществляется из муниципального и государственного бюджетов соответственно в рассрочку. Оплата за выполнение работ первоначально осуществляется в размере доли общины, затем после представления документов, удостоверяющих обоснованность остальных работ, и после получения финансовых средств финансирование осуществляется в размере доли государственный бюджет.</w:t>
      </w:r>
    </w:p>
    <w:p w14:paraId="19D702D5" w14:textId="06997BC2" w:rsidR="00421150" w:rsidRDefault="009D0A6F" w:rsidP="00B46D58">
      <w:pPr>
        <w:pStyle w:val="a3"/>
        <w:widowControl w:val="0"/>
        <w:spacing w:after="160" w:line="240" w:lineRule="auto"/>
        <w:ind w:firstLine="0"/>
        <w:jc w:val="center"/>
        <w:rPr>
          <w:rFonts w:ascii="GHEA Grapalat" w:hAnsi="GHEA Grapalat"/>
          <w:i w:val="0"/>
          <w:sz w:val="24"/>
          <w:szCs w:val="24"/>
        </w:rPr>
      </w:pPr>
      <w:r w:rsidRPr="009D0A6F">
        <w:rPr>
          <w:rFonts w:ascii="GHEA Grapalat" w:hAnsi="GHEA Grapalat"/>
          <w:i w:val="0"/>
          <w:sz w:val="24"/>
          <w:szCs w:val="24"/>
        </w:rPr>
        <w:t>Доля сообщества: 65%, доля государства: 35%</w:t>
      </w:r>
    </w:p>
    <w:p w14:paraId="689458C7"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1E1EBB5D"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14:paraId="1C0695EF"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43B2BFAD" w14:textId="288DB626" w:rsidR="003B460F" w:rsidRPr="009044F1" w:rsidRDefault="003B460F" w:rsidP="003B460F">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Комиссии </w:t>
      </w:r>
      <w:r w:rsidRPr="008D345D">
        <w:rPr>
          <w:rFonts w:ascii="GHEA Grapalat" w:hAnsi="GHEA Grapalat"/>
          <w:i w:val="0"/>
          <w:sz w:val="24"/>
          <w:szCs w:val="24"/>
        </w:rPr>
        <w:t>от "</w:t>
      </w:r>
      <w:r w:rsidR="008D345D">
        <w:rPr>
          <w:rFonts w:ascii="GHEA Grapalat" w:hAnsi="GHEA Grapalat"/>
          <w:i w:val="0"/>
          <w:sz w:val="24"/>
          <w:szCs w:val="24"/>
        </w:rPr>
        <w:t>02</w:t>
      </w:r>
      <w:r w:rsidRPr="008D345D">
        <w:rPr>
          <w:rFonts w:ascii="GHEA Grapalat" w:hAnsi="GHEA Grapalat"/>
          <w:i w:val="0"/>
          <w:sz w:val="24"/>
          <w:szCs w:val="24"/>
        </w:rPr>
        <w:t>"</w:t>
      </w:r>
      <w:r w:rsidRPr="008D345D">
        <w:rPr>
          <w:rFonts w:ascii="GHEA Grapalat" w:hAnsi="GHEA Grapalat"/>
          <w:i w:val="0"/>
          <w:color w:val="FF0000"/>
          <w:sz w:val="24"/>
          <w:szCs w:val="24"/>
        </w:rPr>
        <w:t xml:space="preserve"> </w:t>
      </w:r>
      <w:r w:rsidR="008D345D">
        <w:rPr>
          <w:rFonts w:ascii="GHEA Grapalat" w:hAnsi="GHEA Grapalat"/>
          <w:i w:val="0"/>
          <w:sz w:val="24"/>
          <w:szCs w:val="24"/>
        </w:rPr>
        <w:t>08</w:t>
      </w:r>
      <w:r w:rsidRPr="008D345D">
        <w:rPr>
          <w:rFonts w:ascii="GHEA Grapalat" w:hAnsi="GHEA Grapalat"/>
          <w:i w:val="0"/>
          <w:sz w:val="24"/>
          <w:szCs w:val="24"/>
        </w:rPr>
        <w:t xml:space="preserve">" 2023 года </w:t>
      </w:r>
      <w:r w:rsidRPr="008D345D">
        <w:rPr>
          <w:rFonts w:ascii="GHEA Grapalat" w:hAnsi="GHEA Grapalat"/>
          <w:i w:val="0"/>
        </w:rPr>
        <w:t>№</w:t>
      </w:r>
      <w:r w:rsidRPr="008D345D">
        <w:rPr>
          <w:rFonts w:ascii="GHEA Grapalat" w:hAnsi="GHEA Grapalat"/>
          <w:i w:val="0"/>
          <w:sz w:val="24"/>
          <w:szCs w:val="24"/>
        </w:rPr>
        <w:t>"1"</w:t>
      </w:r>
      <w:r w:rsidRPr="009044F1">
        <w:rPr>
          <w:rFonts w:ascii="GHEA Grapalat" w:hAnsi="GHEA Grapalat"/>
          <w:i w:val="0"/>
          <w:sz w:val="24"/>
          <w:szCs w:val="24"/>
        </w:rPr>
        <w:t xml:space="preserve"> </w:t>
      </w:r>
    </w:p>
    <w:p w14:paraId="3B701F1F" w14:textId="5C959ED8" w:rsidR="003B460F" w:rsidRPr="009D0A6F" w:rsidRDefault="003B460F" w:rsidP="003B460F">
      <w:pPr>
        <w:pStyle w:val="a3"/>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7E51D2" w:rsidRPr="007E51D2">
        <w:rPr>
          <w:rFonts w:ascii="GHEA Grapalat" w:hAnsi="GHEA Grapalat"/>
          <w:b/>
          <w:i w:val="0"/>
          <w:sz w:val="24"/>
          <w:szCs w:val="24"/>
        </w:rPr>
        <w:t>АМХХ-БМАШДШБ-23/0</w:t>
      </w:r>
      <w:r w:rsidR="009D0A6F">
        <w:rPr>
          <w:rFonts w:ascii="GHEA Grapalat" w:hAnsi="GHEA Grapalat"/>
          <w:b/>
          <w:i w:val="0"/>
          <w:sz w:val="24"/>
          <w:szCs w:val="24"/>
          <w:lang w:val="hy-AM"/>
        </w:rPr>
        <w:t>2</w:t>
      </w:r>
    </w:p>
    <w:p w14:paraId="5766C8D8"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1D33E57B" w14:textId="0DDA02AC" w:rsidR="003B460F" w:rsidRPr="009044F1" w:rsidRDefault="003B460F" w:rsidP="003B460F">
      <w:pPr>
        <w:pStyle w:val="a3"/>
        <w:widowControl w:val="0"/>
        <w:spacing w:after="160" w:line="240" w:lineRule="auto"/>
        <w:ind w:firstLine="0"/>
        <w:rPr>
          <w:rFonts w:ascii="GHEA Grapalat" w:hAnsi="GHEA Grapalat"/>
          <w:i w:val="0"/>
          <w:sz w:val="24"/>
          <w:szCs w:val="24"/>
        </w:rPr>
      </w:pPr>
      <w:r>
        <w:rPr>
          <w:rFonts w:ascii="GHEA Grapalat" w:hAnsi="GHEA Grapalat"/>
          <w:i w:val="0"/>
          <w:sz w:val="24"/>
          <w:szCs w:val="24"/>
        </w:rPr>
        <w:t xml:space="preserve">Заказчик </w:t>
      </w:r>
      <w:proofErr w:type="spellStart"/>
      <w:r w:rsidR="007E51D2" w:rsidRPr="007E51D2">
        <w:rPr>
          <w:rFonts w:ascii="GHEA Grapalat" w:hAnsi="GHEA Grapalat"/>
          <w:b/>
          <w:i w:val="0"/>
          <w:sz w:val="24"/>
          <w:szCs w:val="24"/>
        </w:rPr>
        <w:t>Хойский</w:t>
      </w:r>
      <w:proofErr w:type="spellEnd"/>
      <w:r w:rsidR="007E51D2" w:rsidRPr="007E51D2">
        <w:rPr>
          <w:rFonts w:ascii="GHEA Grapalat" w:hAnsi="GHEA Grapalat"/>
          <w:b/>
          <w:i w:val="0"/>
          <w:sz w:val="24"/>
          <w:szCs w:val="24"/>
        </w:rPr>
        <w:t xml:space="preserve"> общественный зал</w:t>
      </w:r>
      <w:r w:rsidRPr="009044F1">
        <w:rPr>
          <w:rFonts w:ascii="GHEA Grapalat" w:hAnsi="GHEA Grapalat"/>
          <w:i w:val="0"/>
          <w:sz w:val="24"/>
          <w:szCs w:val="24"/>
        </w:rPr>
        <w:t>, находящийся по адресу:</w:t>
      </w:r>
      <w:r>
        <w:rPr>
          <w:rFonts w:ascii="GHEA Grapalat" w:hAnsi="GHEA Grapalat"/>
          <w:i w:val="0"/>
          <w:sz w:val="24"/>
          <w:szCs w:val="24"/>
        </w:rPr>
        <w:t xml:space="preserve"> </w:t>
      </w:r>
      <w:r w:rsidR="007E51D2" w:rsidRPr="007E51D2">
        <w:rPr>
          <w:rFonts w:ascii="GHEA Grapalat" w:hAnsi="GHEA Grapalat"/>
          <w:b/>
          <w:i w:val="0"/>
          <w:sz w:val="24"/>
          <w:szCs w:val="24"/>
        </w:rPr>
        <w:t xml:space="preserve">РА, Армавирский </w:t>
      </w:r>
      <w:proofErr w:type="spellStart"/>
      <w:r w:rsidR="007E51D2" w:rsidRPr="007E51D2">
        <w:rPr>
          <w:rFonts w:ascii="GHEA Grapalat" w:hAnsi="GHEA Grapalat"/>
          <w:b/>
          <w:i w:val="0"/>
          <w:sz w:val="24"/>
          <w:szCs w:val="24"/>
        </w:rPr>
        <w:t>марз</w:t>
      </w:r>
      <w:proofErr w:type="spellEnd"/>
      <w:r w:rsidR="007E51D2" w:rsidRPr="007E51D2">
        <w:rPr>
          <w:rFonts w:ascii="GHEA Grapalat" w:hAnsi="GHEA Grapalat"/>
          <w:b/>
          <w:i w:val="0"/>
          <w:sz w:val="24"/>
          <w:szCs w:val="24"/>
        </w:rPr>
        <w:t xml:space="preserve">, г. </w:t>
      </w:r>
      <w:proofErr w:type="spellStart"/>
      <w:r w:rsidR="007E51D2" w:rsidRPr="007E51D2">
        <w:rPr>
          <w:rFonts w:ascii="GHEA Grapalat" w:hAnsi="GHEA Grapalat"/>
          <w:b/>
          <w:i w:val="0"/>
          <w:sz w:val="24"/>
          <w:szCs w:val="24"/>
        </w:rPr>
        <w:t>Гехакерт</w:t>
      </w:r>
      <w:proofErr w:type="spellEnd"/>
      <w:r w:rsidR="007E51D2" w:rsidRPr="007E51D2">
        <w:rPr>
          <w:rFonts w:ascii="GHEA Grapalat" w:hAnsi="GHEA Grapalat"/>
          <w:b/>
          <w:i w:val="0"/>
          <w:sz w:val="24"/>
          <w:szCs w:val="24"/>
        </w:rPr>
        <w:t xml:space="preserve">, 30 М. </w:t>
      </w:r>
      <w:proofErr w:type="spellStart"/>
      <w:r w:rsidR="007E51D2" w:rsidRPr="007E51D2">
        <w:rPr>
          <w:rFonts w:ascii="GHEA Grapalat" w:hAnsi="GHEA Grapalat"/>
          <w:b/>
          <w:i w:val="0"/>
          <w:sz w:val="24"/>
          <w:szCs w:val="24"/>
        </w:rPr>
        <w:t>Маштоца</w:t>
      </w:r>
      <w:r>
        <w:rPr>
          <w:rFonts w:ascii="GHEA Grapalat" w:hAnsi="GHEA Grapalat"/>
          <w:i w:val="0"/>
          <w:sz w:val="24"/>
          <w:szCs w:val="24"/>
        </w:rPr>
        <w:t>,объявляет</w:t>
      </w:r>
      <w:proofErr w:type="spellEnd"/>
      <w:r w:rsidRPr="007B0562">
        <w:rPr>
          <w:rFonts w:ascii="GHEA Grapalat" w:hAnsi="GHEA Grapalat"/>
          <w:i w:val="0"/>
          <w:sz w:val="24"/>
          <w:szCs w:val="24"/>
        </w:rPr>
        <w:t xml:space="preserve">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 посредством системы электронных закупок </w:t>
      </w:r>
      <w:proofErr w:type="spellStart"/>
      <w:r w:rsidRPr="009044F1">
        <w:rPr>
          <w:rFonts w:ascii="GHEA Grapalat" w:hAnsi="GHEA Grapalat"/>
          <w:i w:val="0"/>
          <w:sz w:val="24"/>
          <w:szCs w:val="24"/>
        </w:rPr>
        <w:t>Armeps</w:t>
      </w:r>
      <w:proofErr w:type="spellEnd"/>
      <w:r w:rsidRPr="009044F1">
        <w:rPr>
          <w:rFonts w:ascii="GHEA Grapalat" w:hAnsi="GHEA Grapalat"/>
          <w:i w:val="0"/>
          <w:sz w:val="24"/>
          <w:szCs w:val="24"/>
        </w:rPr>
        <w:t xml:space="preserve"> (</w:t>
      </w:r>
      <w:hyperlink r:id="rId8">
        <w:r w:rsidRPr="009044F1">
          <w:rPr>
            <w:rFonts w:ascii="GHEA Grapalat" w:hAnsi="GHEA Grapalat"/>
            <w:i w:val="0"/>
            <w:sz w:val="24"/>
            <w:szCs w:val="24"/>
          </w:rPr>
          <w:t>www.armeps.am</w:t>
        </w:r>
      </w:hyperlink>
      <w:r w:rsidRPr="009044F1">
        <w:rPr>
          <w:rFonts w:ascii="GHEA Grapalat" w:hAnsi="GHEA Grapalat"/>
          <w:i w:val="0"/>
          <w:sz w:val="24"/>
          <w:szCs w:val="24"/>
        </w:rPr>
        <w:t>).</w:t>
      </w:r>
    </w:p>
    <w:p w14:paraId="6AF75F72" w14:textId="4327C588" w:rsidR="003B460F" w:rsidRPr="003D336C" w:rsidRDefault="003B460F" w:rsidP="003D336C">
      <w:pPr>
        <w:pStyle w:val="HTML"/>
        <w:shd w:val="clear" w:color="auto" w:fill="F8F9FA"/>
        <w:rPr>
          <w:rFonts w:ascii="GHEA Grapalat" w:hAnsi="GHEA Grapalat" w:cs="Times New Roman"/>
          <w:sz w:val="24"/>
          <w:szCs w:val="24"/>
          <w:lang w:bidi="ru-RU"/>
        </w:rPr>
      </w:pPr>
      <w:r w:rsidRPr="009044F1">
        <w:rPr>
          <w:rFonts w:ascii="GHEA Grapalat" w:hAnsi="GHEA Grapalat"/>
          <w:sz w:val="24"/>
          <w:szCs w:val="24"/>
        </w:rPr>
        <w:t xml:space="preserve">Участнику, отобранному по итогам </w:t>
      </w:r>
      <w:r>
        <w:rPr>
          <w:rFonts w:ascii="GHEA Grapalat" w:hAnsi="GHEA Grapalat"/>
          <w:sz w:val="24"/>
          <w:szCs w:val="24"/>
        </w:rPr>
        <w:t>настоящей процедуры</w:t>
      </w:r>
      <w:r w:rsidRPr="009044F1">
        <w:rPr>
          <w:rFonts w:ascii="GHEA Grapalat" w:hAnsi="GHEA Grapalat"/>
          <w:sz w:val="24"/>
          <w:szCs w:val="24"/>
        </w:rPr>
        <w:t>, в</w:t>
      </w:r>
      <w:r>
        <w:rPr>
          <w:sz w:val="24"/>
          <w:szCs w:val="24"/>
          <w:lang w:val="en-US"/>
        </w:rPr>
        <w:t> </w:t>
      </w:r>
      <w:r w:rsidRPr="00782D60">
        <w:rPr>
          <w:rFonts w:ascii="GHEA Grapalat" w:hAnsi="GHEA Grapalat"/>
          <w:spacing w:val="6"/>
          <w:sz w:val="24"/>
          <w:szCs w:val="24"/>
        </w:rPr>
        <w:t>установленном</w:t>
      </w:r>
      <w:r w:rsidRPr="00782D60">
        <w:rPr>
          <w:spacing w:val="6"/>
          <w:sz w:val="24"/>
          <w:szCs w:val="24"/>
          <w:lang w:val="en-US"/>
        </w:rPr>
        <w:t> </w:t>
      </w:r>
      <w:r w:rsidRPr="00782D60">
        <w:rPr>
          <w:rFonts w:ascii="GHEA Grapalat" w:hAnsi="GHEA Grapalat"/>
          <w:spacing w:val="6"/>
          <w:sz w:val="24"/>
          <w:szCs w:val="24"/>
        </w:rPr>
        <w:t>порядке будет предложе</w:t>
      </w:r>
      <w:r>
        <w:rPr>
          <w:rFonts w:ascii="GHEA Grapalat" w:hAnsi="GHEA Grapalat"/>
          <w:spacing w:val="6"/>
          <w:sz w:val="24"/>
          <w:szCs w:val="24"/>
        </w:rPr>
        <w:t xml:space="preserve">но заключить </w:t>
      </w:r>
      <w:r w:rsidRPr="00CC108A">
        <w:rPr>
          <w:rFonts w:ascii="GHEA Grapalat" w:hAnsi="GHEA Grapalat" w:cs="Times New Roman"/>
          <w:sz w:val="24"/>
          <w:szCs w:val="24"/>
          <w:lang w:bidi="ru-RU"/>
        </w:rPr>
        <w:t xml:space="preserve">договор </w:t>
      </w:r>
      <w:r w:rsidR="003D336C">
        <w:rPr>
          <w:rStyle w:val="y2iqfc"/>
          <w:rFonts w:ascii="inherit" w:hAnsi="inherit"/>
          <w:color w:val="202124"/>
          <w:sz w:val="42"/>
          <w:szCs w:val="42"/>
        </w:rPr>
        <w:t xml:space="preserve"> </w:t>
      </w:r>
      <w:r w:rsidR="003D336C" w:rsidRPr="003D336C">
        <w:rPr>
          <w:rFonts w:ascii="GHEA Grapalat" w:hAnsi="GHEA Grapalat" w:cs="Times New Roman"/>
          <w:sz w:val="24"/>
          <w:szCs w:val="24"/>
          <w:lang w:bidi="ru-RU"/>
        </w:rPr>
        <w:t xml:space="preserve">на выполнение работ по асфальтированию для нужд общины </w:t>
      </w:r>
      <w:proofErr w:type="spellStart"/>
      <w:r w:rsidR="007E51D2" w:rsidRPr="007E51D2">
        <w:rPr>
          <w:rFonts w:ascii="GHEA Grapalat" w:hAnsi="GHEA Grapalat"/>
          <w:b/>
          <w:sz w:val="24"/>
          <w:szCs w:val="24"/>
        </w:rPr>
        <w:t>Хойский</w:t>
      </w:r>
      <w:proofErr w:type="spellEnd"/>
      <w:r w:rsidR="007E51D2" w:rsidRPr="007E51D2">
        <w:rPr>
          <w:rFonts w:ascii="GHEA Grapalat" w:hAnsi="GHEA Grapalat"/>
          <w:b/>
          <w:sz w:val="24"/>
          <w:szCs w:val="24"/>
        </w:rPr>
        <w:t xml:space="preserve"> общественный зал</w:t>
      </w:r>
      <w:r w:rsidR="007E51D2" w:rsidRPr="00CC108A">
        <w:rPr>
          <w:rFonts w:ascii="GHEA Grapalat" w:hAnsi="GHEA Grapalat" w:cs="Times New Roman"/>
          <w:sz w:val="24"/>
          <w:szCs w:val="24"/>
          <w:lang w:bidi="ru-RU"/>
        </w:rPr>
        <w:t xml:space="preserve"> </w:t>
      </w:r>
      <w:r w:rsidRPr="00CC108A">
        <w:rPr>
          <w:rFonts w:ascii="GHEA Grapalat" w:hAnsi="GHEA Grapalat" w:cs="Times New Roman"/>
          <w:sz w:val="24"/>
          <w:szCs w:val="24"/>
          <w:lang w:bidi="ru-RU"/>
        </w:rPr>
        <w:t>(далее — договор).</w:t>
      </w:r>
      <w:r w:rsidRPr="003D336C">
        <w:rPr>
          <w:rFonts w:ascii="GHEA Grapalat" w:hAnsi="GHEA Grapalat" w:cs="Times New Roman"/>
          <w:sz w:val="24"/>
          <w:szCs w:val="24"/>
          <w:lang w:bidi="ru-RU"/>
        </w:rPr>
        <w:t xml:space="preserve"> </w:t>
      </w:r>
    </w:p>
    <w:p w14:paraId="2F15885C" w14:textId="77777777" w:rsidR="003B460F" w:rsidRPr="003B460F" w:rsidRDefault="003B460F" w:rsidP="00CC108A">
      <w:pPr>
        <w:pStyle w:val="HTML"/>
        <w:shd w:val="clear" w:color="auto" w:fill="F8F9FA"/>
        <w:contextualSpacing/>
        <w:rPr>
          <w:rStyle w:val="70"/>
          <w:rFonts w:ascii="GHEA Grapalat" w:hAnsi="GHEA Grapalat"/>
          <w:b w:val="0"/>
          <w:sz w:val="24"/>
          <w:szCs w:val="24"/>
          <w:lang w:bidi="ar-SA"/>
        </w:rPr>
      </w:pPr>
    </w:p>
    <w:p w14:paraId="681CF348" w14:textId="77777777" w:rsidR="00357D48" w:rsidRPr="009044F1" w:rsidRDefault="00A20B69" w:rsidP="003B460F">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39AE0466" w14:textId="77777777" w:rsidR="00357D48" w:rsidRPr="003F762C"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 xml:space="preserve">инимальное ценовое </w:t>
      </w:r>
      <w:r w:rsidR="003F762C" w:rsidRPr="003F762C">
        <w:rPr>
          <w:rFonts w:ascii="GHEA Grapalat" w:hAnsi="GHEA Grapalat"/>
          <w:i w:val="0"/>
          <w:sz w:val="24"/>
          <w:szCs w:val="24"/>
        </w:rPr>
        <w:lastRenderedPageBreak/>
        <w:t>предложение</w:t>
      </w:r>
      <w:r w:rsidR="003F762C">
        <w:rPr>
          <w:rFonts w:ascii="GHEA Grapalat" w:hAnsi="GHEA Grapalat"/>
          <w:i w:val="0"/>
          <w:sz w:val="24"/>
          <w:szCs w:val="24"/>
        </w:rPr>
        <w:t>.</w:t>
      </w:r>
    </w:p>
    <w:p w14:paraId="63EB7E77" w14:textId="77777777"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14:paraId="58653F51" w14:textId="3A8D6429" w:rsidR="004262BE" w:rsidRPr="00AA7C90" w:rsidRDefault="004262BE" w:rsidP="00AA7C90">
      <w:pPr>
        <w:pStyle w:val="HTML"/>
        <w:shd w:val="clear" w:color="auto" w:fill="F8F9FA"/>
        <w:spacing w:line="540" w:lineRule="atLeast"/>
        <w:rPr>
          <w:rFonts w:ascii="inherit" w:hAnsi="inherit"/>
          <w:color w:val="202124"/>
          <w:sz w:val="42"/>
          <w:szCs w:val="42"/>
        </w:rPr>
      </w:pPr>
      <w:r w:rsidRPr="003D2ECA">
        <w:rPr>
          <w:rFonts w:ascii="GHEA Grapalat" w:hAnsi="GHEA Grapalat"/>
          <w:sz w:val="24"/>
          <w:szCs w:val="24"/>
        </w:rPr>
        <w:t xml:space="preserve">до </w:t>
      </w:r>
      <w:r w:rsidR="007E51D2" w:rsidRPr="008D345D">
        <w:rPr>
          <w:rFonts w:ascii="GHEA Grapalat" w:hAnsi="GHEA Grapalat"/>
          <w:i/>
          <w:sz w:val="24"/>
          <w:szCs w:val="24"/>
        </w:rPr>
        <w:t>1</w:t>
      </w:r>
      <w:r w:rsidR="008D345D">
        <w:rPr>
          <w:rFonts w:ascii="GHEA Grapalat" w:hAnsi="GHEA Grapalat"/>
          <w:i/>
          <w:sz w:val="24"/>
          <w:szCs w:val="24"/>
        </w:rPr>
        <w:t>4</w:t>
      </w:r>
      <w:r w:rsidR="007E51D2" w:rsidRPr="008D345D">
        <w:rPr>
          <w:rFonts w:ascii="GHEA Grapalat" w:hAnsi="GHEA Grapalat"/>
          <w:i/>
          <w:sz w:val="24"/>
          <w:szCs w:val="24"/>
        </w:rPr>
        <w:t xml:space="preserve">:00 </w:t>
      </w:r>
      <w:r w:rsidR="009D0A6F" w:rsidRPr="008D345D">
        <w:rPr>
          <w:rFonts w:ascii="GHEA Grapalat" w:hAnsi="GHEA Grapalat"/>
          <w:i/>
          <w:sz w:val="24"/>
          <w:szCs w:val="24"/>
        </w:rPr>
        <w:t xml:space="preserve">часов </w:t>
      </w:r>
      <w:r w:rsidR="008D345D">
        <w:rPr>
          <w:rFonts w:ascii="GHEA Grapalat" w:hAnsi="GHEA Grapalat"/>
          <w:i/>
          <w:sz w:val="24"/>
          <w:szCs w:val="24"/>
        </w:rPr>
        <w:t>4</w:t>
      </w:r>
      <w:r w:rsidR="00EB36FA">
        <w:rPr>
          <w:rFonts w:ascii="GHEA Grapalat" w:hAnsi="GHEA Grapalat"/>
          <w:i/>
          <w:sz w:val="24"/>
          <w:szCs w:val="24"/>
        </w:rPr>
        <w:t>1</w:t>
      </w:r>
      <w:r w:rsidRPr="008D345D">
        <w:rPr>
          <w:rFonts w:ascii="GHEA Grapalat" w:hAnsi="GHEA Grapalat"/>
          <w:sz w:val="24"/>
          <w:szCs w:val="24"/>
        </w:rPr>
        <w:t xml:space="preserve">-ого дня с даты опубликования настоящего объявления, </w:t>
      </w:r>
      <w:r w:rsidR="00AA7C90" w:rsidRPr="008D345D">
        <w:rPr>
          <w:rFonts w:ascii="GHEA Grapalat" w:hAnsi="GHEA Grapalat"/>
          <w:i/>
          <w:sz w:val="24"/>
          <w:szCs w:val="24"/>
          <w:lang w:val="hy-AM"/>
        </w:rPr>
        <w:t>1</w:t>
      </w:r>
      <w:r w:rsidR="009C1268">
        <w:rPr>
          <w:rFonts w:ascii="GHEA Grapalat" w:hAnsi="GHEA Grapalat"/>
          <w:i/>
          <w:sz w:val="24"/>
          <w:szCs w:val="24"/>
        </w:rPr>
        <w:t>4.</w:t>
      </w:r>
      <w:r w:rsidR="008D345D">
        <w:rPr>
          <w:rFonts w:ascii="GHEA Grapalat" w:hAnsi="GHEA Grapalat" w:cs="Times New Roman"/>
          <w:sz w:val="24"/>
          <w:szCs w:val="24"/>
          <w:lang w:bidi="ru-RU"/>
        </w:rPr>
        <w:t>09.2023</w:t>
      </w:r>
      <w:r w:rsidRPr="008D345D">
        <w:rPr>
          <w:rFonts w:ascii="GHEA Grapalat" w:hAnsi="GHEA Grapalat"/>
          <w:sz w:val="24"/>
          <w:szCs w:val="24"/>
        </w:rPr>
        <w:t>.</w:t>
      </w:r>
    </w:p>
    <w:p w14:paraId="3F3AF3F9" w14:textId="77777777" w:rsidR="00357D48" w:rsidRPr="001B32D9" w:rsidRDefault="005D7731"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53AE605D" w14:textId="012F9C59" w:rsidR="00CB528E" w:rsidRPr="001B32D9" w:rsidRDefault="00CB528E" w:rsidP="007E51D2">
      <w:pPr>
        <w:pStyle w:val="a3"/>
        <w:widowControl w:val="0"/>
        <w:spacing w:after="160" w:line="240" w:lineRule="auto"/>
        <w:ind w:firstLine="0"/>
        <w:contextualSpacing/>
        <w:rPr>
          <w:rFonts w:ascii="GHEA Grapalat" w:hAnsi="GHEA Grapalat"/>
          <w:i w:val="0"/>
          <w:sz w:val="24"/>
          <w:szCs w:val="24"/>
        </w:rPr>
      </w:pPr>
      <w:r w:rsidRPr="009044F1">
        <w:rPr>
          <w:rFonts w:ascii="GHEA Grapalat" w:hAnsi="GHEA Grapalat"/>
          <w:i w:val="0"/>
          <w:sz w:val="24"/>
          <w:szCs w:val="24"/>
        </w:rPr>
        <w:t xml:space="preserve">, </w:t>
      </w:r>
      <w:r w:rsidR="007E51D2">
        <w:rPr>
          <w:rFonts w:ascii="GHEA Grapalat" w:hAnsi="GHEA Grapalat"/>
          <w:i w:val="0"/>
          <w:sz w:val="24"/>
          <w:szCs w:val="24"/>
          <w:lang w:val="hy-AM"/>
        </w:rPr>
        <w:t>1</w:t>
      </w:r>
      <w:r w:rsidR="008D345D">
        <w:rPr>
          <w:rFonts w:ascii="GHEA Grapalat" w:hAnsi="GHEA Grapalat"/>
          <w:i w:val="0"/>
          <w:sz w:val="24"/>
          <w:szCs w:val="24"/>
        </w:rPr>
        <w:t>4</w:t>
      </w:r>
      <w:r w:rsidR="007E51D2">
        <w:rPr>
          <w:rFonts w:ascii="GHEA Grapalat" w:hAnsi="GHEA Grapalat"/>
          <w:i w:val="0"/>
          <w:sz w:val="24"/>
          <w:szCs w:val="24"/>
        </w:rPr>
        <w:t>:00</w:t>
      </w:r>
      <w:r w:rsidR="009D0A6F">
        <w:rPr>
          <w:rFonts w:ascii="GHEA Grapalat" w:hAnsi="GHEA Grapalat"/>
          <w:i w:val="0"/>
          <w:sz w:val="24"/>
          <w:szCs w:val="24"/>
        </w:rPr>
        <w:t xml:space="preserve"> часов на 4</w:t>
      </w:r>
      <w:r w:rsidR="00EB36FA">
        <w:rPr>
          <w:rFonts w:ascii="GHEA Grapalat" w:hAnsi="GHEA Grapalat"/>
          <w:i w:val="0"/>
          <w:sz w:val="24"/>
          <w:szCs w:val="24"/>
        </w:rPr>
        <w:t>1</w:t>
      </w:r>
      <w:r w:rsidRPr="00E86311">
        <w:rPr>
          <w:rFonts w:ascii="GHEA Grapalat" w:hAnsi="GHEA Grapalat"/>
          <w:i w:val="0"/>
          <w:sz w:val="24"/>
          <w:szCs w:val="24"/>
        </w:rPr>
        <w:t xml:space="preserve">-ого дня со дня </w:t>
      </w:r>
      <w:r w:rsidRPr="009044F1">
        <w:rPr>
          <w:rFonts w:ascii="GHEA Grapalat" w:hAnsi="GHEA Grapalat"/>
          <w:i w:val="0"/>
          <w:sz w:val="24"/>
          <w:szCs w:val="24"/>
        </w:rPr>
        <w:t>опубл</w:t>
      </w:r>
      <w:r>
        <w:rPr>
          <w:rFonts w:ascii="GHEA Grapalat" w:hAnsi="GHEA Grapalat"/>
          <w:i w:val="0"/>
          <w:sz w:val="24"/>
          <w:szCs w:val="24"/>
        </w:rPr>
        <w:t>икования настоящего объявления.</w:t>
      </w:r>
    </w:p>
    <w:p w14:paraId="63B39F82" w14:textId="2BE8B7AF" w:rsidR="00130CD2" w:rsidRPr="001B32D9" w:rsidRDefault="00130CD2" w:rsidP="00B46D58">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w:t>
      </w:r>
      <w:r w:rsidR="007E51D2" w:rsidRPr="007E51D2">
        <w:rPr>
          <w:rFonts w:ascii="GHEA Grapalat" w:hAnsi="GHEA Grapalat"/>
          <w:b/>
          <w:i w:val="0"/>
          <w:sz w:val="24"/>
          <w:szCs w:val="24"/>
        </w:rPr>
        <w:t xml:space="preserve"> РА, А</w:t>
      </w:r>
      <w:r w:rsidR="00672161">
        <w:rPr>
          <w:rFonts w:ascii="GHEA Grapalat" w:hAnsi="GHEA Grapalat"/>
          <w:b/>
          <w:i w:val="0"/>
          <w:sz w:val="24"/>
          <w:szCs w:val="24"/>
        </w:rPr>
        <w:t xml:space="preserve">рмавирский </w:t>
      </w:r>
      <w:proofErr w:type="spellStart"/>
      <w:r w:rsidR="00672161">
        <w:rPr>
          <w:rFonts w:ascii="GHEA Grapalat" w:hAnsi="GHEA Grapalat"/>
          <w:b/>
          <w:i w:val="0"/>
          <w:sz w:val="24"/>
          <w:szCs w:val="24"/>
        </w:rPr>
        <w:t>марз</w:t>
      </w:r>
      <w:proofErr w:type="spellEnd"/>
      <w:r w:rsidR="00672161">
        <w:rPr>
          <w:rFonts w:ascii="GHEA Grapalat" w:hAnsi="GHEA Grapalat"/>
          <w:b/>
          <w:i w:val="0"/>
          <w:sz w:val="24"/>
          <w:szCs w:val="24"/>
        </w:rPr>
        <w:t xml:space="preserve">, г. </w:t>
      </w:r>
      <w:proofErr w:type="spellStart"/>
      <w:r w:rsidR="00672161">
        <w:rPr>
          <w:rFonts w:ascii="GHEA Grapalat" w:hAnsi="GHEA Grapalat"/>
          <w:b/>
          <w:i w:val="0"/>
          <w:sz w:val="24"/>
          <w:szCs w:val="24"/>
        </w:rPr>
        <w:t>Гехакерт</w:t>
      </w:r>
      <w:proofErr w:type="spellEnd"/>
      <w:r w:rsidR="00672161">
        <w:rPr>
          <w:rFonts w:ascii="GHEA Grapalat" w:hAnsi="GHEA Grapalat"/>
          <w:b/>
          <w:i w:val="0"/>
          <w:sz w:val="24"/>
          <w:szCs w:val="24"/>
        </w:rPr>
        <w:t>, 3</w:t>
      </w:r>
      <w:r w:rsidR="007E51D2">
        <w:rPr>
          <w:rFonts w:ascii="GHEA Grapalat" w:hAnsi="GHEA Grapalat"/>
          <w:b/>
          <w:i w:val="0"/>
          <w:sz w:val="24"/>
          <w:szCs w:val="24"/>
        </w:rPr>
        <w:t>6</w:t>
      </w:r>
      <w:r w:rsidR="007E51D2" w:rsidRPr="007E51D2">
        <w:rPr>
          <w:rFonts w:ascii="GHEA Grapalat" w:hAnsi="GHEA Grapalat"/>
          <w:b/>
          <w:i w:val="0"/>
          <w:sz w:val="24"/>
          <w:szCs w:val="24"/>
        </w:rPr>
        <w:t xml:space="preserve"> М. Маштоца</w:t>
      </w:r>
      <w:r w:rsidR="007E51D2">
        <w:rPr>
          <w:rFonts w:ascii="GHEA Grapalat" w:hAnsi="GHEA Grapalat"/>
          <w:i w:val="0"/>
          <w:sz w:val="24"/>
          <w:szCs w:val="24"/>
        </w:rPr>
        <w:t>,</w:t>
      </w:r>
      <w:r w:rsidRPr="00130CD2">
        <w:rPr>
          <w:rFonts w:ascii="GHEA Grapalat" w:hAnsi="GHEA Grapalat"/>
          <w:i w:val="0"/>
          <w:sz w:val="24"/>
          <w:szCs w:val="24"/>
        </w:rPr>
        <w:t>" и гражданским процессуальным кодексом РА.</w:t>
      </w:r>
    </w:p>
    <w:p w14:paraId="7CFB2241"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05E98AC5" w14:textId="77777777" w:rsidR="007E51D2" w:rsidRPr="007E51D2" w:rsidRDefault="007E51D2" w:rsidP="007E51D2">
      <w:pPr>
        <w:pStyle w:val="a3"/>
        <w:widowControl w:val="0"/>
        <w:spacing w:after="160" w:line="240" w:lineRule="auto"/>
        <w:ind w:firstLine="0"/>
        <w:rPr>
          <w:rFonts w:ascii="GHEA Grapalat" w:hAnsi="GHEA Grapalat"/>
          <w:b/>
          <w:i w:val="0"/>
          <w:sz w:val="24"/>
          <w:szCs w:val="24"/>
          <w:highlight w:val="yellow"/>
        </w:rPr>
      </w:pPr>
      <w:proofErr w:type="spellStart"/>
      <w:r w:rsidRPr="007E51D2">
        <w:rPr>
          <w:rFonts w:ascii="GHEA Grapalat" w:hAnsi="GHEA Grapalat"/>
          <w:b/>
          <w:i w:val="0"/>
          <w:sz w:val="24"/>
          <w:szCs w:val="24"/>
        </w:rPr>
        <w:t>Шогик</w:t>
      </w:r>
      <w:proofErr w:type="spellEnd"/>
      <w:r w:rsidRPr="007E51D2">
        <w:rPr>
          <w:rFonts w:ascii="GHEA Grapalat" w:hAnsi="GHEA Grapalat"/>
          <w:b/>
          <w:i w:val="0"/>
          <w:sz w:val="24"/>
          <w:szCs w:val="24"/>
        </w:rPr>
        <w:t xml:space="preserve"> Погосян</w:t>
      </w:r>
      <w:r w:rsidRPr="007E51D2">
        <w:rPr>
          <w:rFonts w:ascii="GHEA Grapalat" w:hAnsi="GHEA Grapalat"/>
          <w:b/>
          <w:i w:val="0"/>
          <w:sz w:val="24"/>
          <w:szCs w:val="24"/>
          <w:highlight w:val="yellow"/>
        </w:rPr>
        <w:t xml:space="preserve"> </w:t>
      </w:r>
    </w:p>
    <w:p w14:paraId="36D64081" w14:textId="34F3BEC0" w:rsidR="00CB528E" w:rsidRPr="007E51D2" w:rsidRDefault="007E51D2" w:rsidP="007E51D2">
      <w:pPr>
        <w:pStyle w:val="a3"/>
        <w:widowControl w:val="0"/>
        <w:spacing w:after="160" w:line="240" w:lineRule="auto"/>
        <w:ind w:left="1701" w:firstLine="0"/>
        <w:jc w:val="center"/>
        <w:rPr>
          <w:rFonts w:ascii="GHEA Grapalat" w:hAnsi="GHEA Grapalat"/>
          <w:b/>
          <w:i w:val="0"/>
          <w:color w:val="FF0000"/>
          <w:sz w:val="24"/>
          <w:szCs w:val="24"/>
        </w:rPr>
      </w:pPr>
      <w:r w:rsidRPr="007E51D2">
        <w:rPr>
          <w:rFonts w:ascii="GHEA Grapalat" w:hAnsi="GHEA Grapalat"/>
          <w:i w:val="0"/>
          <w:color w:val="FF0000"/>
          <w:sz w:val="24"/>
          <w:szCs w:val="24"/>
          <w:highlight w:val="yellow"/>
        </w:rPr>
        <w:t>Закупка осуществляется на основании статьи 15, части 6 Закона РА "О закупках".</w:t>
      </w:r>
    </w:p>
    <w:p w14:paraId="54755740" w14:textId="7895BA27" w:rsidR="00CB528E" w:rsidRPr="008D345D" w:rsidRDefault="00CB528E" w:rsidP="00CB528E">
      <w:pPr>
        <w:pStyle w:val="a3"/>
        <w:widowControl w:val="0"/>
        <w:spacing w:after="160" w:line="240" w:lineRule="auto"/>
        <w:ind w:left="1701" w:firstLine="0"/>
        <w:rPr>
          <w:rFonts w:ascii="GHEA Grapalat" w:hAnsi="GHEA Grapalat"/>
          <w:b/>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7E51D2">
        <w:rPr>
          <w:rFonts w:ascii="GHEA Grapalat" w:hAnsi="GHEA Grapalat"/>
          <w:b/>
          <w:i w:val="0"/>
          <w:sz w:val="24"/>
          <w:szCs w:val="24"/>
          <w:lang w:val="hy-AM"/>
        </w:rPr>
        <w:t>060-888-999</w:t>
      </w:r>
      <w:r w:rsidR="008D345D">
        <w:rPr>
          <w:rFonts w:ascii="GHEA Grapalat" w:hAnsi="GHEA Grapalat"/>
          <w:b/>
          <w:i w:val="0"/>
          <w:sz w:val="24"/>
          <w:szCs w:val="24"/>
        </w:rPr>
        <w:t>/90/</w:t>
      </w:r>
    </w:p>
    <w:p w14:paraId="34A1098B" w14:textId="2803E15F" w:rsidR="00CB528E" w:rsidRPr="00A5076B" w:rsidRDefault="00CB528E" w:rsidP="00CB528E">
      <w:pPr>
        <w:pStyle w:val="a3"/>
        <w:widowControl w:val="0"/>
        <w:spacing w:after="160" w:line="240" w:lineRule="auto"/>
        <w:ind w:left="1701" w:firstLine="0"/>
        <w:rPr>
          <w:rFonts w:ascii="GHEA Grapalat" w:hAnsi="GHEA Grapalat"/>
          <w:i w:val="0"/>
          <w:sz w:val="24"/>
          <w:szCs w:val="24"/>
          <w:u w:val="single"/>
          <w:lang w:val="hy-AM"/>
        </w:rPr>
      </w:pPr>
      <w:r w:rsidRPr="009044F1">
        <w:rPr>
          <w:rFonts w:ascii="GHEA Grapalat" w:hAnsi="GHEA Grapalat"/>
          <w:i w:val="0"/>
          <w:sz w:val="24"/>
          <w:szCs w:val="24"/>
        </w:rPr>
        <w:t xml:space="preserve">Электронная почта </w:t>
      </w:r>
      <w:r w:rsidR="007E51D2" w:rsidRPr="00DF6951">
        <w:rPr>
          <w:rFonts w:ascii="GHEA Grapalat" w:hAnsi="GHEA Grapalat"/>
          <w:b/>
          <w:bCs/>
          <w:i w:val="0"/>
          <w:color w:val="333333"/>
          <w:sz w:val="22"/>
          <w:szCs w:val="22"/>
          <w:lang w:val="af-ZA"/>
        </w:rPr>
        <w:t>poghosyan2013@list.ru</w:t>
      </w:r>
    </w:p>
    <w:p w14:paraId="20F7E46D" w14:textId="52EE9648" w:rsidR="00CB528E" w:rsidRPr="007E51D2" w:rsidRDefault="00CB528E" w:rsidP="00CB528E">
      <w:pPr>
        <w:pStyle w:val="a3"/>
        <w:widowControl w:val="0"/>
        <w:spacing w:line="240" w:lineRule="auto"/>
        <w:ind w:left="1701" w:firstLine="0"/>
        <w:jc w:val="left"/>
        <w:rPr>
          <w:rFonts w:ascii="GHEA Grapalat" w:hAnsi="GHEA Grapalat"/>
          <w:b/>
          <w:i w:val="0"/>
          <w:sz w:val="24"/>
          <w:szCs w:val="24"/>
        </w:rPr>
      </w:pPr>
      <w:r w:rsidRPr="009044F1">
        <w:rPr>
          <w:rFonts w:ascii="GHEA Grapalat" w:hAnsi="GHEA Grapalat"/>
          <w:i w:val="0"/>
          <w:sz w:val="24"/>
          <w:szCs w:val="24"/>
        </w:rPr>
        <w:t xml:space="preserve">Заказчик </w:t>
      </w:r>
      <w:r w:rsidRPr="00370604">
        <w:rPr>
          <w:rFonts w:ascii="GHEA Grapalat" w:hAnsi="GHEA Grapalat"/>
          <w:i w:val="0"/>
          <w:sz w:val="24"/>
          <w:szCs w:val="24"/>
        </w:rPr>
        <w:t xml:space="preserve">муниципалитет </w:t>
      </w:r>
      <w:proofErr w:type="spellStart"/>
      <w:r w:rsidR="007E51D2" w:rsidRPr="007E51D2">
        <w:rPr>
          <w:rFonts w:ascii="GHEA Grapalat" w:hAnsi="GHEA Grapalat"/>
          <w:b/>
          <w:i w:val="0"/>
          <w:sz w:val="24"/>
          <w:szCs w:val="24"/>
        </w:rPr>
        <w:t>Хойский</w:t>
      </w:r>
      <w:proofErr w:type="spellEnd"/>
      <w:r w:rsidR="007E51D2" w:rsidRPr="007E51D2">
        <w:rPr>
          <w:rFonts w:ascii="GHEA Grapalat" w:hAnsi="GHEA Grapalat"/>
          <w:b/>
          <w:i w:val="0"/>
          <w:sz w:val="24"/>
          <w:szCs w:val="24"/>
        </w:rPr>
        <w:t xml:space="preserve"> общественный зал</w:t>
      </w:r>
    </w:p>
    <w:p w14:paraId="6102F5A6" w14:textId="77777777"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4996C928" w14:textId="77777777" w:rsidR="00381EF7" w:rsidRPr="009044F1" w:rsidRDefault="00381EF7" w:rsidP="00381EF7">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38AFD3EE" w14:textId="3DFEF5BE" w:rsidR="00096865" w:rsidRPr="00370604" w:rsidRDefault="00381EF7" w:rsidP="00370604">
      <w:pPr>
        <w:pStyle w:val="aa"/>
        <w:widowControl w:val="0"/>
        <w:spacing w:after="160"/>
        <w:ind w:right="-7" w:firstLine="567"/>
        <w:jc w:val="right"/>
        <w:rPr>
          <w:rFonts w:ascii="GHEA Grapalat" w:hAnsi="GHEA Grapalat"/>
          <w:i/>
        </w:rPr>
      </w:pPr>
      <w:r>
        <w:rPr>
          <w:rFonts w:ascii="GHEA Grapalat" w:hAnsi="GHEA Grapalat"/>
        </w:rPr>
        <w:t xml:space="preserve">                                             </w:t>
      </w:r>
      <w:r w:rsidRPr="009044F1">
        <w:rPr>
          <w:rFonts w:ascii="GHEA Grapalat" w:hAnsi="GHEA Grapalat"/>
        </w:rPr>
        <w:t>Решением Оценочной комиссии открытого конкурса</w:t>
      </w:r>
      <w:r w:rsidR="00370604" w:rsidRPr="00370604">
        <w:rPr>
          <w:rFonts w:ascii="GHEA Grapalat" w:hAnsi="GHEA Grapalat" w:cs="Sylfaen"/>
          <w:i/>
        </w:rPr>
        <w:t xml:space="preserve"> </w:t>
      </w:r>
      <w:r w:rsidRPr="00E86311">
        <w:rPr>
          <w:rFonts w:ascii="GHEA Grapalat" w:hAnsi="GHEA Grapalat"/>
          <w:i/>
        </w:rPr>
        <w:t xml:space="preserve">под кодом </w:t>
      </w:r>
      <w:r w:rsidR="007E51D2" w:rsidRPr="007E51D2">
        <w:rPr>
          <w:rFonts w:ascii="GHEA Grapalat" w:hAnsi="GHEA Grapalat"/>
          <w:b/>
        </w:rPr>
        <w:t>АМХХ-БМАШДШБ-23/0</w:t>
      </w:r>
      <w:r w:rsidR="009D0A6F">
        <w:rPr>
          <w:rFonts w:ascii="GHEA Grapalat" w:hAnsi="GHEA Grapalat"/>
          <w:b/>
          <w:lang w:val="hy-AM"/>
        </w:rPr>
        <w:t>2</w:t>
      </w:r>
      <w:r w:rsidRPr="00A5076B">
        <w:rPr>
          <w:rFonts w:ascii="GHEA Grapalat" w:hAnsi="GHEA Grapalat"/>
          <w:i/>
          <w:color w:val="FF0000"/>
        </w:rPr>
        <w:br/>
      </w:r>
      <w:r w:rsidRPr="00370604">
        <w:rPr>
          <w:rFonts w:ascii="GHEA Grapalat" w:hAnsi="GHEA Grapalat"/>
          <w:i/>
        </w:rPr>
        <w:t xml:space="preserve">                                                                                      </w:t>
      </w:r>
      <w:r w:rsidRPr="008D345D">
        <w:rPr>
          <w:rFonts w:ascii="GHEA Grapalat" w:hAnsi="GHEA Grapalat"/>
          <w:b/>
          <w:i/>
        </w:rPr>
        <w:t xml:space="preserve">№ 1 от </w:t>
      </w:r>
      <w:r w:rsidR="00370604" w:rsidRPr="008D345D">
        <w:rPr>
          <w:rFonts w:ascii="GHEA Grapalat" w:hAnsi="GHEA Grapalat"/>
          <w:b/>
          <w:i/>
        </w:rPr>
        <w:t xml:space="preserve"> </w:t>
      </w:r>
      <w:r w:rsidR="008D345D" w:rsidRPr="008D345D">
        <w:rPr>
          <w:rFonts w:ascii="GHEA Grapalat" w:hAnsi="GHEA Grapalat"/>
          <w:b/>
          <w:i/>
        </w:rPr>
        <w:t>02</w:t>
      </w:r>
      <w:r w:rsidRPr="008D345D">
        <w:rPr>
          <w:rFonts w:ascii="GHEA Grapalat" w:hAnsi="GHEA Grapalat"/>
          <w:b/>
          <w:i/>
        </w:rPr>
        <w:t xml:space="preserve"> </w:t>
      </w:r>
      <w:r w:rsidR="008D345D" w:rsidRPr="008D345D">
        <w:rPr>
          <w:rFonts w:ascii="GHEA Grapalat" w:hAnsi="GHEA Grapalat"/>
          <w:b/>
          <w:i/>
        </w:rPr>
        <w:t>08</w:t>
      </w:r>
      <w:r w:rsidRPr="008D345D">
        <w:rPr>
          <w:rFonts w:ascii="GHEA Grapalat" w:hAnsi="GHEA Grapalat"/>
          <w:b/>
          <w:i/>
        </w:rPr>
        <w:t xml:space="preserve"> 2023 г</w:t>
      </w:r>
    </w:p>
    <w:p w14:paraId="0E612D0C" w14:textId="77777777" w:rsidR="007E51D2" w:rsidRPr="007E51D2" w:rsidRDefault="007E51D2" w:rsidP="007E51D2">
      <w:pPr>
        <w:pStyle w:val="aa"/>
        <w:widowControl w:val="0"/>
        <w:spacing w:after="160"/>
        <w:ind w:right="-7" w:firstLine="567"/>
        <w:jc w:val="center"/>
        <w:rPr>
          <w:rFonts w:ascii="GHEA Grapalat" w:hAnsi="GHEA Grapalat"/>
          <w:b/>
        </w:rPr>
      </w:pPr>
      <w:proofErr w:type="spellStart"/>
      <w:r w:rsidRPr="007E51D2">
        <w:rPr>
          <w:rFonts w:ascii="GHEA Grapalat" w:hAnsi="GHEA Grapalat"/>
          <w:b/>
        </w:rPr>
        <w:t>Хойский</w:t>
      </w:r>
      <w:proofErr w:type="spellEnd"/>
      <w:r w:rsidRPr="007E51D2">
        <w:rPr>
          <w:rFonts w:ascii="GHEA Grapalat" w:hAnsi="GHEA Grapalat"/>
          <w:b/>
        </w:rPr>
        <w:t xml:space="preserve"> общественный зал</w:t>
      </w:r>
    </w:p>
    <w:p w14:paraId="4109E1AD" w14:textId="77777777" w:rsidR="007E51D2" w:rsidRPr="007E51D2" w:rsidRDefault="007E51D2" w:rsidP="007E51D2">
      <w:pPr>
        <w:pStyle w:val="aa"/>
        <w:widowControl w:val="0"/>
        <w:spacing w:after="160"/>
        <w:ind w:right="-7" w:firstLine="567"/>
        <w:jc w:val="center"/>
        <w:rPr>
          <w:rFonts w:ascii="GHEA Grapalat" w:hAnsi="GHEA Grapalat"/>
          <w:b/>
        </w:rPr>
      </w:pPr>
    </w:p>
    <w:p w14:paraId="33238C28" w14:textId="77777777" w:rsidR="007E51D2" w:rsidRPr="007E51D2" w:rsidRDefault="007E51D2" w:rsidP="007E51D2">
      <w:pPr>
        <w:pStyle w:val="aa"/>
        <w:widowControl w:val="0"/>
        <w:spacing w:after="160"/>
        <w:ind w:right="-7" w:firstLine="567"/>
        <w:jc w:val="center"/>
        <w:rPr>
          <w:rFonts w:ascii="GHEA Grapalat" w:hAnsi="GHEA Grapalat"/>
          <w:b/>
        </w:rPr>
      </w:pPr>
    </w:p>
    <w:p w14:paraId="75C499FE" w14:textId="77777777" w:rsidR="007E51D2" w:rsidRPr="007E51D2" w:rsidRDefault="007E51D2" w:rsidP="007E51D2">
      <w:pPr>
        <w:pStyle w:val="aa"/>
        <w:widowControl w:val="0"/>
        <w:spacing w:after="160"/>
        <w:ind w:right="-7" w:firstLine="567"/>
        <w:jc w:val="center"/>
        <w:rPr>
          <w:rFonts w:ascii="GHEA Grapalat" w:hAnsi="GHEA Grapalat"/>
          <w:b/>
        </w:rPr>
      </w:pPr>
    </w:p>
    <w:p w14:paraId="12549FB6" w14:textId="77777777" w:rsidR="007E51D2" w:rsidRPr="007E51D2" w:rsidRDefault="007E51D2" w:rsidP="007E51D2">
      <w:pPr>
        <w:pStyle w:val="aa"/>
        <w:widowControl w:val="0"/>
        <w:spacing w:after="160"/>
        <w:ind w:right="-7" w:firstLine="567"/>
        <w:jc w:val="center"/>
        <w:rPr>
          <w:rFonts w:ascii="GHEA Grapalat" w:hAnsi="GHEA Grapalat"/>
          <w:b/>
        </w:rPr>
      </w:pPr>
    </w:p>
    <w:p w14:paraId="537FB519" w14:textId="77777777" w:rsidR="007E51D2" w:rsidRPr="007E51D2" w:rsidRDefault="007E51D2" w:rsidP="007E51D2">
      <w:pPr>
        <w:pStyle w:val="aa"/>
        <w:widowControl w:val="0"/>
        <w:spacing w:after="160"/>
        <w:ind w:right="-7" w:firstLine="567"/>
        <w:jc w:val="center"/>
        <w:rPr>
          <w:rFonts w:ascii="GHEA Grapalat" w:hAnsi="GHEA Grapalat"/>
          <w:b/>
        </w:rPr>
      </w:pPr>
      <w:r w:rsidRPr="007E51D2">
        <w:rPr>
          <w:rFonts w:ascii="GHEA Grapalat" w:hAnsi="GHEA Grapalat"/>
          <w:b/>
        </w:rPr>
        <w:t>Х Р А В Е Р</w:t>
      </w:r>
    </w:p>
    <w:p w14:paraId="655371D2" w14:textId="77777777" w:rsidR="007E51D2" w:rsidRPr="007E51D2" w:rsidRDefault="007E51D2" w:rsidP="007E51D2">
      <w:pPr>
        <w:pStyle w:val="aa"/>
        <w:widowControl w:val="0"/>
        <w:spacing w:after="160"/>
        <w:ind w:right="-7" w:firstLine="567"/>
        <w:jc w:val="center"/>
        <w:rPr>
          <w:rFonts w:ascii="GHEA Grapalat" w:hAnsi="GHEA Grapalat"/>
          <w:b/>
        </w:rPr>
      </w:pPr>
    </w:p>
    <w:p w14:paraId="6E417A30" w14:textId="29F879B5" w:rsidR="000763E5" w:rsidRDefault="009D0A6F" w:rsidP="00672161">
      <w:pPr>
        <w:pStyle w:val="HTML"/>
        <w:shd w:val="clear" w:color="auto" w:fill="F8F9FA"/>
        <w:spacing w:line="540" w:lineRule="atLeast"/>
        <w:jc w:val="center"/>
        <w:rPr>
          <w:rFonts w:ascii="GHEA Grapalat" w:hAnsi="GHEA Grapalat"/>
        </w:rPr>
      </w:pPr>
      <w:r w:rsidRPr="009D0A6F">
        <w:rPr>
          <w:rFonts w:ascii="GHEA Grapalat" w:hAnsi="GHEA Grapalat" w:cs="Times New Roman"/>
          <w:b/>
          <w:sz w:val="24"/>
          <w:szCs w:val="24"/>
          <w:lang w:bidi="ru-RU"/>
        </w:rPr>
        <w:t>ОБЪЯВЛЕН ОТКРЫТЫЙ ТЕНДЕР НА ЗАКУПКУ АСФАЛЬТИЧЕСКИХ РАБОТ ДЛЯ НУЖД ОБЩИНЫ ХОЙ ИСТОРИЯ</w:t>
      </w:r>
      <w:r w:rsidR="000763E5">
        <w:rPr>
          <w:rFonts w:ascii="GHEA Grapalat" w:hAnsi="GHEA Grapalat"/>
        </w:rPr>
        <w:br w:type="page"/>
      </w:r>
    </w:p>
    <w:p w14:paraId="60F981B1"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297326B" w14:textId="77777777" w:rsidR="0049374F" w:rsidRPr="00D3436F" w:rsidRDefault="0049374F" w:rsidP="00B46D58">
      <w:pPr>
        <w:widowControl w:val="0"/>
        <w:spacing w:after="160"/>
        <w:ind w:firstLine="567"/>
        <w:jc w:val="both"/>
        <w:rPr>
          <w:rFonts w:ascii="GHEA Grapalat" w:hAnsi="GHEA Grapalat"/>
          <w:i/>
          <w:lang w:val="hy-AM"/>
        </w:rPr>
      </w:pPr>
    </w:p>
    <w:p w14:paraId="1674CBEF" w14:textId="77777777" w:rsidR="002C3B05" w:rsidRPr="002C3B05" w:rsidRDefault="002C3B05" w:rsidP="00B46D58">
      <w:pPr>
        <w:jc w:val="both"/>
        <w:rPr>
          <w:rFonts w:ascii="GHEA Grapalat" w:hAnsi="GHEA Grapalat"/>
          <w:i/>
        </w:rPr>
      </w:pPr>
    </w:p>
    <w:p w14:paraId="19C03D3C" w14:textId="77777777" w:rsidR="00984BDB" w:rsidRPr="009044F1" w:rsidRDefault="00984BDB" w:rsidP="00B46D58">
      <w:pPr>
        <w:widowControl w:val="0"/>
        <w:spacing w:after="160"/>
        <w:ind w:firstLine="567"/>
        <w:jc w:val="both"/>
        <w:rPr>
          <w:rFonts w:ascii="GHEA Grapalat" w:hAnsi="GHEA Grapalat"/>
          <w:i/>
        </w:rPr>
      </w:pPr>
    </w:p>
    <w:p w14:paraId="7EF9DD1E"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52A4BC3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14D453AF" w14:textId="77777777" w:rsidR="00160AE4" w:rsidRPr="009044F1" w:rsidRDefault="00160AE4" w:rsidP="00B46D58">
      <w:pPr>
        <w:widowControl w:val="0"/>
        <w:spacing w:after="160"/>
        <w:ind w:firstLine="567"/>
        <w:jc w:val="center"/>
        <w:rPr>
          <w:rFonts w:ascii="GHEA Grapalat" w:hAnsi="GHEA Grapalat"/>
          <w:i/>
        </w:rPr>
      </w:pPr>
    </w:p>
    <w:p w14:paraId="47B85E41" w14:textId="5CB1430F" w:rsidR="00C67E80" w:rsidRPr="009044F1" w:rsidRDefault="009D0A6F" w:rsidP="00B46D58">
      <w:pPr>
        <w:widowControl w:val="0"/>
        <w:spacing w:after="160"/>
        <w:jc w:val="center"/>
        <w:rPr>
          <w:rFonts w:ascii="GHEA Grapalat" w:hAnsi="GHEA Grapalat" w:cs="Sylfaen"/>
          <w:b/>
        </w:rPr>
      </w:pPr>
      <w:r w:rsidRPr="009D0A6F">
        <w:rPr>
          <w:rFonts w:ascii="GHEA Grapalat" w:hAnsi="GHEA Grapalat"/>
          <w:b/>
        </w:rPr>
        <w:t>ОБЪЯВЛЕН ОТКРЫТЫЙ ТЕНДЕР НА ЗАКУПКУ АСФАЛЬТИЧЕСКИХ РАБОТ ДЛЯ НУЖД ОБЩИНЫ ХОЙ ИСТОРИЯ</w:t>
      </w:r>
    </w:p>
    <w:p w14:paraId="0704BEF4"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C1E5A39" w14:textId="77777777" w:rsidR="002E069D" w:rsidRPr="008842CE" w:rsidRDefault="002E069D" w:rsidP="00B46D58">
      <w:pPr>
        <w:widowControl w:val="0"/>
        <w:spacing w:after="160"/>
        <w:jc w:val="center"/>
        <w:rPr>
          <w:rFonts w:ascii="GHEA Grapalat" w:hAnsi="GHEA Grapalat"/>
        </w:rPr>
      </w:pPr>
    </w:p>
    <w:p w14:paraId="137836C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5D9D2ED"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07D79C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38B5C386"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301ACBAA"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F040663"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2875BE5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14:paraId="4813AFD3"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364D0F8A"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4559EB7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25AAEEE7"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299BD003"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987D07D" w14:textId="77777777" w:rsidR="00520F57" w:rsidRDefault="00520F57" w:rsidP="00B46D58">
      <w:pPr>
        <w:widowControl w:val="0"/>
        <w:spacing w:after="160"/>
        <w:jc w:val="center"/>
        <w:rPr>
          <w:rFonts w:ascii="GHEA Grapalat" w:hAnsi="GHEA Grapalat"/>
          <w:b/>
        </w:rPr>
      </w:pPr>
    </w:p>
    <w:p w14:paraId="4A563D9A" w14:textId="77777777" w:rsidR="00520F57" w:rsidRDefault="00520F57" w:rsidP="00B46D58">
      <w:pPr>
        <w:widowControl w:val="0"/>
        <w:spacing w:after="160"/>
        <w:jc w:val="center"/>
        <w:rPr>
          <w:rFonts w:ascii="GHEA Grapalat" w:hAnsi="GHEA Grapalat"/>
          <w:b/>
        </w:rPr>
      </w:pPr>
    </w:p>
    <w:p w14:paraId="69860FE4" w14:textId="77777777"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14:paraId="571C7A97" w14:textId="77777777" w:rsidR="008842CE" w:rsidRPr="00374F4A" w:rsidRDefault="008842CE" w:rsidP="00B46D58">
      <w:pPr>
        <w:widowControl w:val="0"/>
        <w:spacing w:after="160"/>
        <w:jc w:val="center"/>
        <w:rPr>
          <w:rFonts w:ascii="GHEA Grapalat" w:hAnsi="GHEA Grapalat"/>
          <w:b/>
        </w:rPr>
      </w:pPr>
    </w:p>
    <w:p w14:paraId="7A97C7BF"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2BD6E2DF" w14:textId="77777777" w:rsidR="00520F57" w:rsidRPr="008842CE" w:rsidRDefault="00520F57" w:rsidP="00B46D58">
      <w:pPr>
        <w:widowControl w:val="0"/>
        <w:spacing w:after="160"/>
        <w:jc w:val="center"/>
        <w:rPr>
          <w:rFonts w:ascii="GHEA Grapalat" w:hAnsi="GHEA Grapalat"/>
          <w:b/>
        </w:rPr>
      </w:pPr>
    </w:p>
    <w:p w14:paraId="6DCA61D8"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08189DB3"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36683D1"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7EDBADB5" w14:textId="77777777" w:rsidR="00E17B7F" w:rsidRDefault="00E17B7F">
      <w:pPr>
        <w:rPr>
          <w:rFonts w:ascii="GHEA Grapalat" w:hAnsi="GHEA Grapalat"/>
          <w:spacing w:val="-6"/>
        </w:rPr>
      </w:pPr>
      <w:r>
        <w:rPr>
          <w:rFonts w:ascii="GHEA Grapalat" w:hAnsi="GHEA Grapalat"/>
          <w:spacing w:val="-6"/>
        </w:rPr>
        <w:br w:type="page"/>
      </w:r>
    </w:p>
    <w:p w14:paraId="4CA3EF37" w14:textId="1162244F"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315C7C" w:rsidRPr="007E51D2">
        <w:rPr>
          <w:rFonts w:ascii="GHEA Grapalat" w:hAnsi="GHEA Grapalat"/>
          <w:b/>
        </w:rPr>
        <w:t>АМХХ-БМАШДШБ-23/0</w:t>
      </w:r>
      <w:r w:rsidR="009D0A6F">
        <w:rPr>
          <w:rFonts w:ascii="GHEA Grapalat" w:hAnsi="GHEA Grapalat"/>
          <w:b/>
          <w:lang w:val="hy-AM"/>
        </w:rPr>
        <w:t>2</w:t>
      </w:r>
      <w:r w:rsidR="00AA7C90">
        <w:rPr>
          <w:rFonts w:ascii="GHEA Grapalat" w:hAnsi="GHEA Grapalat"/>
          <w:i/>
          <w:lang w:val="hy-AM"/>
        </w:rPr>
        <w:t xml:space="preserve"> </w:t>
      </w:r>
      <w:r w:rsidR="00096865" w:rsidRPr="006D2DF7">
        <w:rPr>
          <w:rFonts w:ascii="GHEA Grapalat" w:hAnsi="GHEA Grapalat"/>
          <w:spacing w:val="-6"/>
        </w:rPr>
        <w:t>(далее — процедура).</w:t>
      </w:r>
    </w:p>
    <w:p w14:paraId="481CF190"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21C13F3"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A36395A" w14:textId="1B3F2145"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315C7C" w:rsidRPr="0082730B">
        <w:rPr>
          <w:rFonts w:ascii="GHEA Grapalat" w:hAnsi="GHEA Grapalat"/>
          <w:b/>
          <w:bCs/>
          <w:color w:val="333333"/>
          <w:sz w:val="22"/>
          <w:szCs w:val="23"/>
          <w:u w:val="single"/>
          <w:lang w:val="hy-AM"/>
        </w:rPr>
        <w:t>&lt;&lt;</w:t>
      </w:r>
      <w:r w:rsidR="00315C7C" w:rsidRPr="0082730B">
        <w:rPr>
          <w:rFonts w:ascii="GHEA Grapalat" w:hAnsi="GHEA Grapalat"/>
          <w:b/>
          <w:bCs/>
          <w:color w:val="333333"/>
          <w:sz w:val="22"/>
          <w:szCs w:val="23"/>
          <w:u w:val="single"/>
        </w:rPr>
        <w:t>poghosyan2013@list.ru</w:t>
      </w:r>
      <w:r w:rsidR="00315C7C" w:rsidRPr="0082730B">
        <w:rPr>
          <w:rFonts w:ascii="GHEA Grapalat" w:hAnsi="GHEA Grapalat"/>
          <w:b/>
          <w:bCs/>
          <w:color w:val="333333"/>
          <w:sz w:val="22"/>
          <w:szCs w:val="23"/>
          <w:u w:val="single"/>
          <w:lang w:val="hy-AM"/>
        </w:rPr>
        <w:t>&gt;&gt;</w:t>
      </w:r>
    </w:p>
    <w:p w14:paraId="3D431700"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1D624A7"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1F4909B7"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50066C4C" w14:textId="122B37E8" w:rsidR="00A429CC" w:rsidRPr="001A46F5" w:rsidRDefault="00845AA5" w:rsidP="00A429C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i/>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00A429CC" w:rsidRPr="009044F1">
        <w:rPr>
          <w:rFonts w:ascii="GHEA Grapalat" w:hAnsi="GHEA Grapalat"/>
          <w:i/>
        </w:rPr>
        <w:t xml:space="preserve">Предметом закупки является приобретение </w:t>
      </w:r>
      <w:r w:rsidR="001A46F5" w:rsidRPr="003D336C">
        <w:rPr>
          <w:rFonts w:ascii="GHEA Grapalat" w:hAnsi="GHEA Grapalat"/>
        </w:rPr>
        <w:t xml:space="preserve"> работ по </w:t>
      </w:r>
      <w:r w:rsidR="001A46F5" w:rsidRPr="001A46F5">
        <w:rPr>
          <w:rFonts w:ascii="GHEA Grapalat" w:hAnsi="GHEA Grapalat"/>
          <w:i/>
        </w:rPr>
        <w:t xml:space="preserve">асфальтированию  </w:t>
      </w:r>
      <w:r w:rsidR="00A429CC" w:rsidRPr="00320C53">
        <w:rPr>
          <w:rFonts w:ascii="GHEA Grapalat" w:hAnsi="GHEA Grapalat" w:hint="eastAsia"/>
          <w:i/>
        </w:rPr>
        <w:t>для</w:t>
      </w:r>
      <w:r w:rsidR="00A429CC" w:rsidRPr="00320C53">
        <w:rPr>
          <w:rFonts w:ascii="GHEA Grapalat" w:hAnsi="GHEA Grapalat"/>
          <w:i/>
        </w:rPr>
        <w:t xml:space="preserve"> </w:t>
      </w:r>
      <w:r w:rsidR="00A429CC" w:rsidRPr="00320C53">
        <w:rPr>
          <w:rFonts w:ascii="GHEA Grapalat" w:hAnsi="GHEA Grapalat" w:hint="eastAsia"/>
          <w:i/>
        </w:rPr>
        <w:t>нужд</w:t>
      </w:r>
      <w:r w:rsidR="00A429CC" w:rsidRPr="00320C53">
        <w:rPr>
          <w:rFonts w:ascii="GHEA Grapalat" w:hAnsi="GHEA Grapalat"/>
          <w:i/>
        </w:rPr>
        <w:t xml:space="preserve"> </w:t>
      </w:r>
      <w:r w:rsidR="00A429CC" w:rsidRPr="00320C53">
        <w:rPr>
          <w:rFonts w:ascii="GHEA Grapalat" w:hAnsi="GHEA Grapalat" w:hint="eastAsia"/>
          <w:i/>
        </w:rPr>
        <w:t>общины</w:t>
      </w:r>
      <w:r w:rsidR="00A429CC" w:rsidRPr="00320C53">
        <w:rPr>
          <w:rFonts w:ascii="GHEA Grapalat" w:hAnsi="GHEA Grapalat"/>
          <w:i/>
        </w:rPr>
        <w:t xml:space="preserve"> </w:t>
      </w:r>
      <w:proofErr w:type="spellStart"/>
      <w:r w:rsidR="00315C7C" w:rsidRPr="00315C7C">
        <w:rPr>
          <w:rFonts w:ascii="GHEA Grapalat" w:hAnsi="GHEA Grapalat"/>
          <w:b/>
          <w:i/>
        </w:rPr>
        <w:t>Хойский</w:t>
      </w:r>
      <w:proofErr w:type="spellEnd"/>
      <w:r w:rsidR="00315C7C" w:rsidRPr="00315C7C">
        <w:rPr>
          <w:rFonts w:ascii="GHEA Grapalat" w:hAnsi="GHEA Grapalat"/>
          <w:b/>
          <w:i/>
        </w:rPr>
        <w:t xml:space="preserve"> общественный зал</w:t>
      </w:r>
      <w:r w:rsidR="00A429CC" w:rsidRPr="00320C53">
        <w:rPr>
          <w:rFonts w:ascii="GHEA Grapalat" w:hAnsi="GHEA Grapalat"/>
          <w:i/>
        </w:rPr>
        <w:t xml:space="preserve"> </w:t>
      </w:r>
      <w:r w:rsidR="00A429CC">
        <w:rPr>
          <w:rFonts w:ascii="GHEA Grapalat" w:hAnsi="GHEA Grapalat"/>
          <w:i/>
        </w:rPr>
        <w:t xml:space="preserve">(далее — договор), </w:t>
      </w:r>
      <w:r w:rsidR="00A429CC" w:rsidRPr="009044F1">
        <w:rPr>
          <w:rFonts w:ascii="GHEA Grapalat" w:hAnsi="GHEA Grapalat"/>
          <w:i/>
        </w:rPr>
        <w:t xml:space="preserve">которые </w:t>
      </w:r>
      <w:r w:rsidR="00A429CC" w:rsidRPr="00315C7C">
        <w:rPr>
          <w:rFonts w:ascii="GHEA Grapalat" w:hAnsi="GHEA Grapalat"/>
          <w:b/>
          <w:i/>
        </w:rPr>
        <w:t>сгрупп</w:t>
      </w:r>
      <w:r w:rsidR="009D0A6F">
        <w:rPr>
          <w:rFonts w:ascii="GHEA Grapalat" w:hAnsi="GHEA Grapalat"/>
          <w:b/>
          <w:i/>
        </w:rPr>
        <w:t>ированы в лоты "2</w:t>
      </w:r>
      <w:r w:rsidR="00A429CC" w:rsidRPr="00315C7C">
        <w:rPr>
          <w:rFonts w:ascii="GHEA Grapalat" w:hAnsi="GHEA Grapalat"/>
          <w:b/>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5A525041" w14:textId="77777777" w:rsidTr="00216275">
        <w:trPr>
          <w:jc w:val="center"/>
        </w:trPr>
        <w:tc>
          <w:tcPr>
            <w:tcW w:w="3059" w:type="dxa"/>
            <w:gridSpan w:val="2"/>
            <w:vAlign w:val="center"/>
          </w:tcPr>
          <w:p w14:paraId="21759001" w14:textId="77777777" w:rsidR="00216275" w:rsidRPr="009044F1" w:rsidRDefault="00216275" w:rsidP="006F6C8A">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36223B86" w14:textId="77777777" w:rsidR="00216275" w:rsidRPr="009044F1" w:rsidRDefault="0021627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571E42F7" w14:textId="77777777" w:rsidTr="00216275">
        <w:trPr>
          <w:jc w:val="center"/>
        </w:trPr>
        <w:tc>
          <w:tcPr>
            <w:tcW w:w="1331" w:type="dxa"/>
            <w:vAlign w:val="center"/>
          </w:tcPr>
          <w:p w14:paraId="22DDBFE2" w14:textId="77777777" w:rsidR="00216275" w:rsidRPr="009044F1" w:rsidRDefault="00216275" w:rsidP="006F6C8A">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3016F4A7" w14:textId="77777777" w:rsidR="00216275" w:rsidRPr="00216275" w:rsidRDefault="00216275" w:rsidP="00B46D58">
            <w:pPr>
              <w:pStyle w:val="23"/>
              <w:widowControl w:val="0"/>
              <w:spacing w:after="120"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7BB4834E" w14:textId="77777777" w:rsidR="00216275" w:rsidRPr="009044F1" w:rsidRDefault="00216275" w:rsidP="00B46D58">
            <w:pPr>
              <w:pStyle w:val="23"/>
              <w:widowControl w:val="0"/>
              <w:spacing w:after="120" w:line="240" w:lineRule="auto"/>
              <w:ind w:firstLine="0"/>
              <w:rPr>
                <w:rFonts w:ascii="GHEA Grapalat" w:hAnsi="GHEA Grapalat"/>
                <w:sz w:val="24"/>
                <w:szCs w:val="24"/>
                <w:u w:val="single"/>
              </w:rPr>
            </w:pPr>
          </w:p>
        </w:tc>
      </w:tr>
      <w:tr w:rsidR="00315C7C" w:rsidRPr="009044F1" w14:paraId="166A9040" w14:textId="77777777" w:rsidTr="00315C7C">
        <w:trPr>
          <w:trHeight w:val="744"/>
          <w:jc w:val="center"/>
        </w:trPr>
        <w:tc>
          <w:tcPr>
            <w:tcW w:w="1331" w:type="dxa"/>
            <w:vAlign w:val="center"/>
          </w:tcPr>
          <w:p w14:paraId="5940D9F4" w14:textId="52892209" w:rsidR="00315C7C" w:rsidRDefault="00672161" w:rsidP="00315C7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w:t>
            </w:r>
          </w:p>
        </w:tc>
        <w:tc>
          <w:tcPr>
            <w:tcW w:w="1728" w:type="dxa"/>
            <w:vAlign w:val="center"/>
          </w:tcPr>
          <w:p w14:paraId="27F650F1" w14:textId="348A141C" w:rsidR="00315C7C" w:rsidRPr="009044F1" w:rsidRDefault="009D0A6F" w:rsidP="00315C7C">
            <w:pPr>
              <w:pStyle w:val="23"/>
              <w:widowControl w:val="0"/>
              <w:spacing w:after="120" w:line="240" w:lineRule="auto"/>
              <w:ind w:firstLine="0"/>
              <w:jc w:val="center"/>
              <w:rPr>
                <w:rFonts w:ascii="GHEA Grapalat" w:hAnsi="GHEA Grapalat"/>
                <w:sz w:val="24"/>
                <w:szCs w:val="24"/>
              </w:rPr>
            </w:pPr>
            <w:r>
              <w:rPr>
                <w:rFonts w:ascii="GHEA Grapalat" w:hAnsi="GHEA Grapalat"/>
                <w:b/>
                <w:lang w:val="hy-AM"/>
              </w:rPr>
              <w:t>133 339 638</w:t>
            </w:r>
          </w:p>
        </w:tc>
        <w:tc>
          <w:tcPr>
            <w:tcW w:w="6175" w:type="dxa"/>
          </w:tcPr>
          <w:p w14:paraId="24E593F9" w14:textId="79CE6006" w:rsidR="00315C7C" w:rsidRPr="00315C7C" w:rsidRDefault="00672161" w:rsidP="00315C7C">
            <w:pPr>
              <w:pStyle w:val="HTML"/>
              <w:shd w:val="clear" w:color="auto" w:fill="F8F9FA"/>
              <w:jc w:val="center"/>
              <w:rPr>
                <w:rFonts w:ascii="GHEA Grapalat" w:hAnsi="GHEA Grapalat"/>
                <w:b/>
                <w:sz w:val="22"/>
                <w:szCs w:val="22"/>
              </w:rPr>
            </w:pPr>
            <w:r w:rsidRPr="00315C7C">
              <w:rPr>
                <w:rFonts w:ascii="GHEA Grapalat" w:hAnsi="GHEA Grapalat"/>
                <w:b/>
              </w:rPr>
              <w:t>Работы по асфальтированию для капитального ремонта дорог, ведущих к могилам и парку памятников в селе Арагац общины Хой, Армавирской области, РА</w:t>
            </w:r>
          </w:p>
        </w:tc>
      </w:tr>
      <w:tr w:rsidR="009D0A6F" w:rsidRPr="009044F1" w14:paraId="7AB3A7B1" w14:textId="77777777" w:rsidTr="00315C7C">
        <w:trPr>
          <w:trHeight w:val="744"/>
          <w:jc w:val="center"/>
        </w:trPr>
        <w:tc>
          <w:tcPr>
            <w:tcW w:w="1331" w:type="dxa"/>
            <w:vAlign w:val="center"/>
          </w:tcPr>
          <w:p w14:paraId="7F2E6438" w14:textId="440AD002" w:rsidR="009D0A6F" w:rsidRPr="009D0A6F" w:rsidRDefault="009D0A6F" w:rsidP="00315C7C">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2</w:t>
            </w:r>
          </w:p>
        </w:tc>
        <w:tc>
          <w:tcPr>
            <w:tcW w:w="1728" w:type="dxa"/>
            <w:vAlign w:val="center"/>
          </w:tcPr>
          <w:p w14:paraId="31C7B51A" w14:textId="778D851A" w:rsidR="009D0A6F" w:rsidRDefault="009D0A6F" w:rsidP="00315C7C">
            <w:pPr>
              <w:pStyle w:val="23"/>
              <w:widowControl w:val="0"/>
              <w:spacing w:after="120" w:line="240" w:lineRule="auto"/>
              <w:ind w:firstLine="0"/>
              <w:jc w:val="center"/>
              <w:rPr>
                <w:rFonts w:ascii="GHEA Grapalat" w:hAnsi="GHEA Grapalat"/>
                <w:b/>
                <w:lang w:val="hy-AM"/>
              </w:rPr>
            </w:pPr>
            <w:r>
              <w:rPr>
                <w:rFonts w:ascii="GHEA Grapalat" w:hAnsi="GHEA Grapalat"/>
                <w:b/>
                <w:lang w:val="hy-AM"/>
              </w:rPr>
              <w:t>85 508 130</w:t>
            </w:r>
          </w:p>
        </w:tc>
        <w:tc>
          <w:tcPr>
            <w:tcW w:w="6175" w:type="dxa"/>
          </w:tcPr>
          <w:p w14:paraId="557B6A8E" w14:textId="0442C785" w:rsidR="009D0A6F" w:rsidRPr="00315C7C" w:rsidRDefault="009D0A6F" w:rsidP="00315C7C">
            <w:pPr>
              <w:pStyle w:val="HTML"/>
              <w:shd w:val="clear" w:color="auto" w:fill="F8F9FA"/>
              <w:jc w:val="center"/>
              <w:rPr>
                <w:rFonts w:ascii="GHEA Grapalat" w:hAnsi="GHEA Grapalat"/>
                <w:b/>
              </w:rPr>
            </w:pPr>
            <w:r w:rsidRPr="009D0A6F">
              <w:rPr>
                <w:rFonts w:ascii="GHEA Grapalat" w:hAnsi="GHEA Grapalat"/>
                <w:b/>
              </w:rPr>
              <w:t xml:space="preserve">Работы по асфальтированию для капитального ремонта улицы 19 в селе </w:t>
            </w:r>
            <w:proofErr w:type="spellStart"/>
            <w:r w:rsidRPr="009D0A6F">
              <w:rPr>
                <w:rFonts w:ascii="GHEA Grapalat" w:hAnsi="GHEA Grapalat"/>
                <w:b/>
              </w:rPr>
              <w:t>Аршалуйс</w:t>
            </w:r>
            <w:proofErr w:type="spellEnd"/>
            <w:r w:rsidRPr="009D0A6F">
              <w:rPr>
                <w:rFonts w:ascii="GHEA Grapalat" w:hAnsi="GHEA Grapalat"/>
                <w:b/>
              </w:rPr>
              <w:t xml:space="preserve"> общины Хой Армавирского </w:t>
            </w:r>
            <w:proofErr w:type="spellStart"/>
            <w:r w:rsidRPr="009D0A6F">
              <w:rPr>
                <w:rFonts w:ascii="GHEA Grapalat" w:hAnsi="GHEA Grapalat"/>
                <w:b/>
              </w:rPr>
              <w:t>марза</w:t>
            </w:r>
            <w:proofErr w:type="spellEnd"/>
            <w:r w:rsidRPr="009D0A6F">
              <w:rPr>
                <w:rFonts w:ascii="GHEA Grapalat" w:hAnsi="GHEA Grapalat"/>
                <w:b/>
              </w:rPr>
              <w:t>, РА</w:t>
            </w:r>
          </w:p>
        </w:tc>
      </w:tr>
    </w:tbl>
    <w:p w14:paraId="1FBCFF6B"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309F6664" w14:textId="77777777" w:rsidR="00096865" w:rsidRPr="009044F1" w:rsidRDefault="00096865" w:rsidP="00A429CC">
      <w:pPr>
        <w:widowControl w:val="0"/>
        <w:spacing w:after="160"/>
        <w:rPr>
          <w:rFonts w:ascii="GHEA Grapalat" w:hAnsi="GHEA Grapalat" w:cs="Sylfaen"/>
          <w:i/>
        </w:rPr>
      </w:pPr>
    </w:p>
    <w:p w14:paraId="6E27DED8"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0A9D007B"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428137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07FE9EA"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563D917F" w14:textId="77777777" w:rsidR="00753E6E" w:rsidRPr="009044F1" w:rsidDel="00664BFB" w:rsidRDefault="00753E6E" w:rsidP="00B46D58">
      <w:pPr>
        <w:widowControl w:val="0"/>
        <w:tabs>
          <w:tab w:val="left" w:pos="1134"/>
        </w:tabs>
        <w:spacing w:after="160"/>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 xml:space="preserve">в отношении которых  административный акт, устанавливающий ответственность за </w:t>
      </w:r>
      <w:proofErr w:type="spellStart"/>
      <w:r w:rsidR="00664BFB">
        <w:rPr>
          <w:rFonts w:ascii="GHEA Grapalat" w:hAnsi="GHEA Grapalat"/>
        </w:rPr>
        <w:t>антиконкурентное</w:t>
      </w:r>
      <w:proofErr w:type="spellEnd"/>
      <w:r w:rsidR="00664BFB">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664BFB">
        <w:rPr>
          <w:rFonts w:ascii="GHEA Grapalat" w:hAnsi="GHEA Grapalat"/>
        </w:rPr>
        <w:t>необжалуемым</w:t>
      </w:r>
      <w:proofErr w:type="spellEnd"/>
      <w:r w:rsidR="00664BFB">
        <w:rPr>
          <w:rFonts w:ascii="GHEA Grapalat" w:hAnsi="GHEA Grapalat"/>
        </w:rPr>
        <w:t>, а в случае обжалования оставлен без изменений</w:t>
      </w:r>
    </w:p>
    <w:p w14:paraId="130386A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w:t>
      </w:r>
      <w:r w:rsidRPr="009044F1">
        <w:rPr>
          <w:rFonts w:ascii="GHEA Grapalat" w:hAnsi="GHEA Grapalat"/>
        </w:rPr>
        <w:lastRenderedPageBreak/>
        <w:t>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951CCD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22C774D" w14:textId="77777777" w:rsidR="00990561" w:rsidRDefault="00990561" w:rsidP="00B46D58">
      <w:pPr>
        <w:widowControl w:val="0"/>
        <w:tabs>
          <w:tab w:val="left" w:pos="1134"/>
        </w:tabs>
        <w:spacing w:after="160"/>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EE98FFA"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01453CD8" w14:textId="77777777" w:rsidR="00943D49" w:rsidRDefault="00943D49" w:rsidP="00741D79">
      <w:pPr>
        <w:pStyle w:val="aff3"/>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83BE7D5" w14:textId="77777777" w:rsidR="00943D49" w:rsidRDefault="00943D49" w:rsidP="00741D79">
      <w:pPr>
        <w:pStyle w:val="aff3"/>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0D39CD85"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D8E1EE9" w14:textId="77777777" w:rsidR="0081060F" w:rsidRDefault="00BA3554" w:rsidP="0081060F">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5044C84E"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9C53552"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D9B749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6FD48A9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9044F1">
        <w:rPr>
          <w:rFonts w:ascii="GHEA Grapalat" w:hAnsi="GHEA Grapalat"/>
          <w:color w:val="000000"/>
        </w:rPr>
        <w:lastRenderedPageBreak/>
        <w:t>если данное физическое лицо либо член его семьи является:</w:t>
      </w:r>
    </w:p>
    <w:p w14:paraId="47D686F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05B616"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2272E7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2ED8E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4442D46"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5689ACF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ABD9E6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73B0D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C54CC1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C26D5AB"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8DFBAE3"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lastRenderedPageBreak/>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6A119863"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40100CD2"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2C89B9F"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2506F99B"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7A276CB"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EB40829" w14:textId="77777777" w:rsidR="00813CE0" w:rsidRPr="00572A57" w:rsidRDefault="00813CE0" w:rsidP="00B46D58">
      <w:pPr>
        <w:widowControl w:val="0"/>
        <w:spacing w:after="160"/>
        <w:jc w:val="center"/>
        <w:rPr>
          <w:rFonts w:ascii="GHEA Grapalat" w:hAnsi="GHEA Grapalat"/>
          <w:b/>
        </w:rPr>
      </w:pPr>
    </w:p>
    <w:p w14:paraId="6BA9F27F"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71C8D7A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41067364"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2F85AD0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64CB0E0"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72A6375"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7036506D"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6EB84607"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5"/>
        <w:t>6</w:t>
      </w:r>
      <w:r w:rsidRPr="009044F1">
        <w:rPr>
          <w:rFonts w:ascii="GHEA Grapalat" w:hAnsi="GHEA Grapalat"/>
        </w:rPr>
        <w:t xml:space="preserve">. </w:t>
      </w:r>
    </w:p>
    <w:p w14:paraId="2E63720E" w14:textId="77777777" w:rsidR="00B051BE" w:rsidRPr="009044F1" w:rsidRDefault="00B051BE" w:rsidP="00B46D58">
      <w:pPr>
        <w:widowControl w:val="0"/>
        <w:spacing w:after="160"/>
        <w:jc w:val="center"/>
        <w:rPr>
          <w:rFonts w:ascii="GHEA Grapalat" w:hAnsi="GHEA Grapalat"/>
          <w:b/>
        </w:rPr>
      </w:pPr>
    </w:p>
    <w:p w14:paraId="381B5223"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B2AD465"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0522EBB4" w14:textId="77777777" w:rsidR="00486B55" w:rsidRPr="00D544B3" w:rsidRDefault="00096865" w:rsidP="00B46D58">
      <w:pPr>
        <w:pStyle w:val="23"/>
        <w:widowControl w:val="0"/>
        <w:spacing w:after="160" w:line="240" w:lineRule="auto"/>
        <w:ind w:firstLine="567"/>
        <w:rPr>
          <w:rFonts w:ascii="GHEA Grapalat" w:hAnsi="GHEA Grapalat" w:cs="Sylfaen"/>
          <w:sz w:val="24"/>
          <w:szCs w:val="24"/>
        </w:rPr>
      </w:pPr>
      <w:r w:rsidRPr="00D544B3">
        <w:rPr>
          <w:rFonts w:ascii="GHEA Grapalat" w:hAnsi="GHEA Grapalat"/>
          <w:sz w:val="24"/>
          <w:szCs w:val="24"/>
        </w:rPr>
        <w:t>Участник может подать заявку как для каждого лота, так и для нескольких или всех лотов</w:t>
      </w:r>
      <w:r w:rsidR="00367F26" w:rsidRPr="00D544B3">
        <w:rPr>
          <w:rStyle w:val="af6"/>
          <w:rFonts w:ascii="GHEA Grapalat" w:hAnsi="GHEA Grapalat"/>
          <w:sz w:val="24"/>
          <w:szCs w:val="24"/>
        </w:rPr>
        <w:footnoteReference w:customMarkFollows="1" w:id="6"/>
        <w:t>7</w:t>
      </w:r>
      <w:r w:rsidRPr="00D544B3">
        <w:rPr>
          <w:rFonts w:ascii="GHEA Grapalat" w:hAnsi="GHEA Grapalat"/>
          <w:sz w:val="24"/>
          <w:szCs w:val="24"/>
        </w:rPr>
        <w:t>.</w:t>
      </w:r>
      <w:r w:rsidR="00AA7117" w:rsidRPr="00D544B3">
        <w:rPr>
          <w:rFonts w:ascii="GHEA Grapalat" w:hAnsi="GHEA Grapalat"/>
          <w:sz w:val="24"/>
          <w:szCs w:val="24"/>
        </w:rPr>
        <w:t xml:space="preserve"> </w:t>
      </w:r>
    </w:p>
    <w:p w14:paraId="27B91708"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02B5620E"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037F65E4" w14:textId="1DA1B67A" w:rsidR="00512F65" w:rsidRDefault="00512F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w:t>
      </w:r>
      <w:r w:rsidRPr="00975DAD">
        <w:rPr>
          <w:rFonts w:ascii="GHEA Grapalat" w:hAnsi="GHEA Grapalat"/>
          <w:sz w:val="24"/>
          <w:szCs w:val="24"/>
        </w:rPr>
        <w:t>чем "</w:t>
      </w:r>
      <w:r w:rsidR="00315C7C" w:rsidRPr="00975DAD">
        <w:rPr>
          <w:rFonts w:ascii="GHEA Grapalat" w:hAnsi="GHEA Grapalat"/>
          <w:i/>
          <w:sz w:val="24"/>
          <w:szCs w:val="24"/>
        </w:rPr>
        <w:t>1</w:t>
      </w:r>
      <w:r w:rsidR="00975DAD">
        <w:rPr>
          <w:rFonts w:ascii="GHEA Grapalat" w:hAnsi="GHEA Grapalat"/>
          <w:i/>
          <w:sz w:val="24"/>
          <w:szCs w:val="24"/>
        </w:rPr>
        <w:t>4</w:t>
      </w:r>
      <w:r w:rsidR="00315C7C" w:rsidRPr="00975DAD">
        <w:rPr>
          <w:rFonts w:ascii="GHEA Grapalat" w:hAnsi="GHEA Grapalat"/>
          <w:i/>
          <w:sz w:val="24"/>
          <w:szCs w:val="24"/>
        </w:rPr>
        <w:t>:00</w:t>
      </w:r>
      <w:r w:rsidRPr="00975DAD">
        <w:rPr>
          <w:rFonts w:ascii="GHEA Grapalat" w:hAnsi="GHEA Grapalat"/>
          <w:i/>
          <w:sz w:val="24"/>
          <w:szCs w:val="24"/>
        </w:rPr>
        <w:t xml:space="preserve"> </w:t>
      </w:r>
      <w:r w:rsidR="00C63BD7" w:rsidRPr="00975DAD">
        <w:rPr>
          <w:rFonts w:ascii="GHEA Grapalat" w:hAnsi="GHEA Grapalat"/>
          <w:sz w:val="24"/>
          <w:szCs w:val="24"/>
        </w:rPr>
        <w:t>" часов "</w:t>
      </w:r>
      <w:r w:rsidR="00975DAD">
        <w:rPr>
          <w:rFonts w:ascii="GHEA Grapalat" w:hAnsi="GHEA Grapalat"/>
          <w:sz w:val="24"/>
          <w:szCs w:val="24"/>
        </w:rPr>
        <w:t>4</w:t>
      </w:r>
      <w:r w:rsidR="00EB36FA">
        <w:rPr>
          <w:rFonts w:ascii="GHEA Grapalat" w:hAnsi="GHEA Grapalat"/>
          <w:sz w:val="24"/>
          <w:szCs w:val="24"/>
        </w:rPr>
        <w:t>1</w:t>
      </w:r>
      <w:r w:rsidRPr="00975DAD">
        <w:rPr>
          <w:rFonts w:ascii="GHEA Grapalat" w:hAnsi="GHEA Grapalat"/>
          <w:sz w:val="24"/>
          <w:szCs w:val="24"/>
        </w:rPr>
        <w:t>"-го</w:t>
      </w:r>
      <w:r w:rsidRPr="009044F1">
        <w:rPr>
          <w:rFonts w:ascii="GHEA Grapalat" w:hAnsi="GHEA Grapalat"/>
          <w:sz w:val="24"/>
          <w:szCs w:val="24"/>
        </w:rPr>
        <w:t xml:space="preserve"> 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 xml:space="preserve">Заявки, поданные по истечении окончательного срока подачи заявок, не принимаются системой </w:t>
      </w:r>
    </w:p>
    <w:p w14:paraId="49749526"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188AC1EB"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1E3E06E0"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4C9A832F"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5EA78AAC"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5C7FD833"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2F961610"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6D32C0">
        <w:rPr>
          <w:rFonts w:ascii="GHEA Grapalat" w:hAnsi="GHEA Grapalat"/>
          <w:sz w:val="24"/>
          <w:szCs w:val="24"/>
        </w:rPr>
        <w:t xml:space="preserve">д) </w:t>
      </w:r>
      <w:r w:rsidR="007F1C07">
        <w:rPr>
          <w:rFonts w:ascii="GHEA Grapalat" w:hAnsi="GHEA Grapalat"/>
          <w:sz w:val="24"/>
          <w:szCs w:val="24"/>
        </w:rPr>
        <w:t>д</w:t>
      </w:r>
      <w:r w:rsidR="00F70632" w:rsidRPr="006D32C0">
        <w:rPr>
          <w:rFonts w:ascii="GHEA Grapalat" w:hAnsi="GHEA Grapalat"/>
          <w:sz w:val="24"/>
          <w:szCs w:val="24"/>
        </w:rPr>
        <w:t>еклараци</w:t>
      </w:r>
      <w:r w:rsidR="007F1C07">
        <w:rPr>
          <w:rFonts w:ascii="GHEA Grapalat" w:hAnsi="GHEA Grapalat"/>
          <w:sz w:val="24"/>
          <w:szCs w:val="24"/>
        </w:rPr>
        <w:t>ю</w:t>
      </w:r>
      <w:r w:rsidR="00F70632" w:rsidRPr="006D32C0">
        <w:rPr>
          <w:rFonts w:ascii="GHEA Grapalat" w:hAnsi="GHEA Grapalat"/>
          <w:sz w:val="24"/>
          <w:szCs w:val="24"/>
        </w:rPr>
        <w:t xml:space="preserve"> о реальных бенефициарах согласно Приложению 1. Декларация </w:t>
      </w:r>
      <w:r w:rsidR="00F70632" w:rsidRPr="006D32C0">
        <w:rPr>
          <w:rFonts w:ascii="GHEA Grapalat" w:hAnsi="GHEA Grapalat"/>
          <w:sz w:val="24"/>
          <w:szCs w:val="24"/>
        </w:rPr>
        <w:lastRenderedPageBreak/>
        <w:t>не представляется, если участник является индивидуальным предпринимателем или физическим лицом</w:t>
      </w:r>
      <w:r w:rsidR="006D32C0" w:rsidRPr="006D32C0">
        <w:rPr>
          <w:rFonts w:ascii="GHEA Grapalat" w:hAnsi="GHEA Grapalat"/>
          <w:sz w:val="24"/>
          <w:szCs w:val="24"/>
        </w:rPr>
        <w:t>.</w:t>
      </w:r>
      <w:r w:rsidRPr="006D32C0">
        <w:rPr>
          <w:rFonts w:ascii="GHEA Grapalat" w:hAnsi="GHEA Grapalat"/>
          <w:sz w:val="24"/>
          <w:szCs w:val="24"/>
        </w:rPr>
        <w:t xml:space="preserve">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sidR="006D32C0">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w:t>
      </w:r>
      <w:r w:rsidR="0027519B">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27519B">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005F25EF" w:rsidRPr="00A5455C">
        <w:rPr>
          <w:rFonts w:ascii="GHEA Grapalat" w:hAnsi="GHEA Grapalat"/>
        </w:rPr>
        <w:t xml:space="preserve"> </w:t>
      </w:r>
      <w:r w:rsidR="00A5455C" w:rsidRPr="00A5455C">
        <w:rPr>
          <w:rFonts w:ascii="GHEA Grapalat" w:hAnsi="GHEA Grapalat"/>
          <w:vertAlign w:val="superscript"/>
          <w:lang w:val="hy-AM"/>
        </w:rPr>
        <w:t>7.1</w:t>
      </w:r>
      <w:r w:rsidR="005F25EF" w:rsidRPr="00A5455C">
        <w:rPr>
          <w:rFonts w:ascii="GHEA Grapalat" w:hAnsi="GHEA Grapalat"/>
        </w:rPr>
        <w:t xml:space="preserve"> </w:t>
      </w:r>
    </w:p>
    <w:p w14:paraId="2BD92F1E"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45F15A6E" w14:textId="77777777"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7389F">
        <w:rPr>
          <w:rFonts w:ascii="GHEA Grapalat" w:hAnsi="GHEA Grapalat"/>
        </w:rPr>
        <w:t xml:space="preserve">Если </w:t>
      </w:r>
      <w:r w:rsidR="0067389F" w:rsidRPr="009044F1">
        <w:rPr>
          <w:rFonts w:ascii="GHEA Grapalat" w:hAnsi="GHEA Grapalat"/>
        </w:rPr>
        <w:t>обеспечение заявки</w:t>
      </w:r>
      <w:r w:rsidR="002B372D">
        <w:rPr>
          <w:rFonts w:ascii="GHEA Grapalat" w:hAnsi="GHEA Grapalat"/>
        </w:rPr>
        <w:t xml:space="preserve"> представляется в форме банковской гарантии, </w:t>
      </w:r>
      <w:r w:rsidR="00C7261B" w:rsidRPr="00C7261B">
        <w:rPr>
          <w:rFonts w:ascii="GHEA Grapalat" w:hAnsi="GHEA Grapalat"/>
        </w:rPr>
        <w:t xml:space="preserve">то в случае организации процедуры закупки электронным способом представляется </w:t>
      </w:r>
      <w:r w:rsidR="00CC3BAC">
        <w:rPr>
          <w:rFonts w:ascii="GHEA Grapalat" w:hAnsi="GHEA Grapalat"/>
        </w:rPr>
        <w:t>воспроизведенный</w:t>
      </w:r>
      <w:r w:rsidR="00C7261B" w:rsidRPr="00C7261B">
        <w:rPr>
          <w:rFonts w:ascii="GHEA Grapalat" w:hAnsi="GHEA Grapalat"/>
        </w:rPr>
        <w:t xml:space="preserve"> (отсканированный) </w:t>
      </w:r>
      <w:r w:rsidR="00C7261B" w:rsidRPr="009044F1">
        <w:rPr>
          <w:rFonts w:ascii="GHEA Grapalat" w:hAnsi="GHEA Grapalat"/>
        </w:rPr>
        <w:t>с оригинала документа</w:t>
      </w:r>
      <w:r w:rsidR="009B127B">
        <w:rPr>
          <w:rFonts w:ascii="GHEA Grapalat" w:hAnsi="GHEA Grapalat"/>
        </w:rPr>
        <w:t xml:space="preserve"> </w:t>
      </w:r>
      <w:r w:rsidR="00C7261B" w:rsidRPr="00C7261B">
        <w:rPr>
          <w:rFonts w:ascii="GHEA Grapalat" w:hAnsi="GHEA Grapalat"/>
        </w:rPr>
        <w:t xml:space="preserve"> вариант, при условии, что участник представ</w:t>
      </w:r>
      <w:r w:rsidR="00F12D9A">
        <w:rPr>
          <w:rFonts w:ascii="GHEA Grapalat" w:hAnsi="GHEA Grapalat"/>
        </w:rPr>
        <w:t>и</w:t>
      </w:r>
      <w:r w:rsidR="00C7261B" w:rsidRPr="00C7261B">
        <w:rPr>
          <w:rFonts w:ascii="GHEA Grapalat" w:hAnsi="GHEA Grapalat"/>
        </w:rPr>
        <w:t xml:space="preserve">т в </w:t>
      </w:r>
      <w:r w:rsidR="00F12D9A">
        <w:rPr>
          <w:rFonts w:ascii="GHEA Grapalat" w:hAnsi="GHEA Grapalat"/>
        </w:rPr>
        <w:t xml:space="preserve">оценочную </w:t>
      </w:r>
      <w:r w:rsidR="00C7261B" w:rsidRPr="00C7261B">
        <w:rPr>
          <w:rFonts w:ascii="GHEA Grapalat" w:hAnsi="GHEA Grapalat"/>
        </w:rPr>
        <w:t xml:space="preserve">комиссию ее оригинал до 17:00 по ереванскому времени рабочего дня, следующего за истечением </w:t>
      </w:r>
      <w:r w:rsidR="009B127B">
        <w:rPr>
          <w:rFonts w:ascii="GHEA Grapalat" w:hAnsi="GHEA Grapalat"/>
        </w:rPr>
        <w:t xml:space="preserve">окончательного </w:t>
      </w:r>
      <w:r w:rsidR="00C7261B" w:rsidRPr="00C7261B">
        <w:rPr>
          <w:rFonts w:ascii="GHEA Grapalat" w:hAnsi="GHEA Grapalat"/>
        </w:rPr>
        <w:t>срока подачи заявок</w:t>
      </w:r>
      <w:r w:rsidR="009B127B">
        <w:rPr>
          <w:rFonts w:ascii="GHEA Grapalat" w:hAnsi="GHEA Grapalat"/>
        </w:rPr>
        <w:t xml:space="preserve">, с </w:t>
      </w:r>
      <w:r w:rsidR="009B127B" w:rsidRPr="009044F1">
        <w:rPr>
          <w:rFonts w:ascii="GHEA Grapalat" w:hAnsi="GHEA Grapalat"/>
        </w:rPr>
        <w:t>сопроводительным письмом</w:t>
      </w:r>
      <w:r w:rsidR="00E326DD" w:rsidRPr="009044F1">
        <w:rPr>
          <w:rFonts w:ascii="GHEA Grapalat" w:hAnsi="GHEA Grapalat"/>
        </w:rPr>
        <w:t>.</w:t>
      </w:r>
      <w:r w:rsidR="00485531">
        <w:rPr>
          <w:rStyle w:val="af6"/>
          <w:rFonts w:ascii="GHEA Grapalat" w:hAnsi="GHEA Grapalat"/>
        </w:rPr>
        <w:footnoteReference w:customMarkFollows="1" w:id="7"/>
        <w:t>8</w:t>
      </w:r>
    </w:p>
    <w:p w14:paraId="57270135" w14:textId="77777777"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14:paraId="0E662087" w14:textId="77777777"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w:t>
      </w:r>
      <w:r w:rsidR="007A40C1" w:rsidRPr="00F04430">
        <w:rPr>
          <w:rFonts w:ascii="GHEA Grapalat" w:hAnsi="GHEA Grapalat"/>
        </w:rPr>
        <w:t xml:space="preserve"> </w:t>
      </w:r>
      <w:r w:rsidR="00424E1F" w:rsidRPr="00F04430">
        <w:rPr>
          <w:rFonts w:ascii="GHEA Grapalat" w:hAnsi="GHEA Grapalat"/>
        </w:rPr>
        <w:t xml:space="preserve">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14:paraId="7EFA9F73" w14:textId="77777777" w:rsidR="00BA6FB2" w:rsidRPr="00F04430" w:rsidRDefault="00BA6FB2" w:rsidP="008404E2">
      <w:pPr>
        <w:ind w:firstLine="567"/>
        <w:jc w:val="both"/>
        <w:rPr>
          <w:rFonts w:ascii="GHEA Grapalat" w:hAnsi="GHEA Grapalat"/>
        </w:rPr>
      </w:pPr>
    </w:p>
    <w:p w14:paraId="6FC3F8C2" w14:textId="77777777"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w:t>
      </w:r>
      <w:r w:rsidR="00AA0E41" w:rsidRPr="000202C3">
        <w:rPr>
          <w:rFonts w:ascii="GHEA Grapalat" w:hAnsi="GHEA Grapalat"/>
          <w:sz w:val="24"/>
          <w:szCs w:val="24"/>
        </w:rPr>
        <w:t>, марки,</w:t>
      </w:r>
      <w:r w:rsidR="00AA0E41" w:rsidRPr="00F04430">
        <w:rPr>
          <w:rFonts w:ascii="GHEA Grapalat" w:hAnsi="GHEA Grapalat"/>
          <w:sz w:val="24"/>
          <w:szCs w:val="24"/>
        </w:rPr>
        <w:t xml:space="preserve">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5757D1" w:rsidRPr="00F04430">
        <w:rPr>
          <w:rFonts w:ascii="Times New Roman" w:hAnsi="Times New Roman"/>
          <w:sz w:val="28"/>
          <w:szCs w:val="28"/>
        </w:rPr>
        <w:t>;</w:t>
      </w:r>
      <w:r w:rsidR="007447E9" w:rsidRPr="00F04430">
        <w:rPr>
          <w:rStyle w:val="af6"/>
          <w:rFonts w:ascii="GHEA Grapalat" w:hAnsi="GHEA Grapalat"/>
          <w:sz w:val="24"/>
          <w:szCs w:val="24"/>
        </w:rPr>
        <w:footnoteReference w:customMarkFollows="1" w:id="8"/>
        <w:t>9</w:t>
      </w:r>
    </w:p>
    <w:p w14:paraId="4C2B1F97"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2D67BA19"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7F5B2D8A" w14:textId="77777777"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67EF0CE1"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8CDF66B" w14:textId="77777777" w:rsidR="00721677" w:rsidRDefault="00721677" w:rsidP="00B46D58">
      <w:pPr>
        <w:pStyle w:val="norm"/>
        <w:widowControl w:val="0"/>
        <w:spacing w:after="120"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073492D" w14:textId="77777777" w:rsidR="00E33599" w:rsidRDefault="00E33599" w:rsidP="00B46D58">
      <w:pPr>
        <w:pStyle w:val="norm"/>
        <w:widowControl w:val="0"/>
        <w:spacing w:after="120" w:line="240" w:lineRule="auto"/>
        <w:ind w:firstLine="0"/>
        <w:rPr>
          <w:rFonts w:ascii="GHEA Grapalat" w:hAnsi="GHEA Grapalat" w:cs="Sylfaen"/>
          <w:sz w:val="24"/>
          <w:szCs w:val="24"/>
        </w:rPr>
      </w:pPr>
    </w:p>
    <w:p w14:paraId="11CB292E" w14:textId="77777777" w:rsidR="0049655D" w:rsidRDefault="00C90BCA">
      <w:pPr>
        <w:rPr>
          <w:rFonts w:ascii="GHEA Grapalat" w:hAnsi="GHEA Grapalat"/>
          <w:b/>
        </w:rPr>
      </w:pPr>
      <w:r>
        <w:rPr>
          <w:rFonts w:ascii="GHEA Grapalat" w:hAnsi="GHEA Grapalat"/>
          <w:b/>
        </w:rPr>
        <w:t>-----------------------------</w:t>
      </w:r>
    </w:p>
    <w:p w14:paraId="39F7777E" w14:textId="77777777" w:rsidR="00C90BCA" w:rsidDel="00B2007E" w:rsidRDefault="00C90BCA" w:rsidP="00B46D58">
      <w:pPr>
        <w:widowControl w:val="0"/>
        <w:spacing w:after="160"/>
        <w:jc w:val="center"/>
        <w:rPr>
          <w:del w:id="4" w:author="Inesa Kocharyan" w:date="2022-03-25T12:10:00Z"/>
          <w:rFonts w:ascii="GHEA Grapalat" w:hAnsi="GHEA Grapalat"/>
          <w:b/>
        </w:rPr>
      </w:pPr>
    </w:p>
    <w:p w14:paraId="65AFF5F0" w14:textId="77777777" w:rsidR="00700398" w:rsidRDefault="00700398" w:rsidP="00B46D58">
      <w:pPr>
        <w:widowControl w:val="0"/>
        <w:spacing w:after="160"/>
        <w:jc w:val="center"/>
        <w:rPr>
          <w:rFonts w:ascii="GHEA Grapalat" w:hAnsi="GHEA Grapalat"/>
          <w:b/>
        </w:rPr>
      </w:pPr>
    </w:p>
    <w:p w14:paraId="2A7AD7DF" w14:textId="77777777" w:rsidR="00700398" w:rsidRDefault="00700398" w:rsidP="00B46D58">
      <w:pPr>
        <w:widowControl w:val="0"/>
        <w:spacing w:after="160"/>
        <w:jc w:val="center"/>
        <w:rPr>
          <w:rFonts w:ascii="GHEA Grapalat" w:hAnsi="GHEA Grapalat"/>
          <w:b/>
        </w:rPr>
      </w:pPr>
    </w:p>
    <w:p w14:paraId="45B85E21" w14:textId="77777777" w:rsidR="00700398" w:rsidRDefault="00700398">
      <w:pPr>
        <w:rPr>
          <w:rFonts w:ascii="GHEA Grapalat" w:hAnsi="GHEA Grapalat"/>
          <w:b/>
        </w:rPr>
      </w:pPr>
      <w:r>
        <w:rPr>
          <w:rFonts w:ascii="GHEA Grapalat" w:hAnsi="GHEA Grapalat"/>
          <w:b/>
        </w:rPr>
        <w:br w:type="page"/>
      </w:r>
    </w:p>
    <w:p w14:paraId="4CFFE2D7"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14:paraId="0FAE3D8E"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2A7C3632"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A37EC2F"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E6CC6FA" w14:textId="77777777" w:rsidR="00B95FE0" w:rsidRPr="00ED437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14:paraId="3E1A410F"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03EA6EE" w14:textId="77777777" w:rsidR="00A45946" w:rsidRPr="00ED437B"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14:paraId="4E96C111"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14:paraId="08798365" w14:textId="77777777"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38B2617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2E527078"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w:t>
      </w:r>
      <w:r w:rsidRPr="009044F1">
        <w:rPr>
          <w:rFonts w:ascii="GHEA Grapalat" w:hAnsi="GHEA Grapalat"/>
          <w:sz w:val="24"/>
          <w:szCs w:val="24"/>
        </w:rPr>
        <w:lastRenderedPageBreak/>
        <w:t>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BB17BB2" w14:textId="77777777" w:rsidR="00873D42" w:rsidRPr="00230D36" w:rsidRDefault="00873D42" w:rsidP="00873D42">
      <w:pPr>
        <w:jc w:val="center"/>
        <w:rPr>
          <w:rFonts w:ascii="GHEA Grapalat" w:hAnsi="GHEA Grapalat"/>
          <w:b/>
        </w:rPr>
      </w:pPr>
    </w:p>
    <w:p w14:paraId="52E315CF"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CC87E3D" w14:textId="77777777" w:rsidR="00873D42" w:rsidRPr="00230D36" w:rsidRDefault="00873D42" w:rsidP="00873D42">
      <w:pPr>
        <w:jc w:val="center"/>
        <w:rPr>
          <w:rFonts w:ascii="GHEA Grapalat" w:hAnsi="GHEA Grapalat"/>
          <w:b/>
        </w:rPr>
      </w:pPr>
    </w:p>
    <w:p w14:paraId="629FD468"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8A48980"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B3BC6AC" w14:textId="77777777" w:rsidR="00FA0E41" w:rsidRPr="009044F1" w:rsidRDefault="00FA0E41" w:rsidP="00B46D58">
      <w:pPr>
        <w:widowControl w:val="0"/>
        <w:spacing w:after="160"/>
        <w:ind w:firstLine="567"/>
        <w:jc w:val="center"/>
        <w:rPr>
          <w:rFonts w:ascii="GHEA Grapalat" w:hAnsi="GHEA Grapalat"/>
          <w:b/>
        </w:rPr>
      </w:pPr>
    </w:p>
    <w:p w14:paraId="4F417FC9"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1ED030EA"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33F15441"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4C3A13E2" w14:textId="77777777" w:rsidR="00C7412D" w:rsidRDefault="001578D4" w:rsidP="00C43C75">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537CF7FE" w14:textId="77777777" w:rsidR="000A7528" w:rsidRPr="00D544B3" w:rsidRDefault="00283198" w:rsidP="00B46D58">
      <w:pPr>
        <w:widowControl w:val="0"/>
        <w:tabs>
          <w:tab w:val="left" w:pos="1134"/>
        </w:tabs>
        <w:spacing w:after="160"/>
        <w:ind w:firstLine="567"/>
        <w:jc w:val="both"/>
        <w:rPr>
          <w:rFonts w:ascii="GHEA Grapalat" w:hAnsi="GHEA Grapalat"/>
        </w:rPr>
      </w:pPr>
      <w:r w:rsidRPr="00F40B04">
        <w:rPr>
          <w:rFonts w:ascii="GHEA Grapalat" w:hAnsi="GHEA Grapalat"/>
        </w:rPr>
        <w:lastRenderedPageBreak/>
        <w:t>7</w:t>
      </w:r>
      <w:r w:rsidRPr="00D544B3">
        <w:rPr>
          <w:rFonts w:ascii="GHEA Grapalat" w:hAnsi="GHEA Grapalat"/>
        </w:rPr>
        <w:t>.2.</w:t>
      </w:r>
      <w:r w:rsidR="003A6791" w:rsidRPr="00D544B3">
        <w:rPr>
          <w:rFonts w:ascii="GHEA Grapalat" w:hAnsi="GHEA Grapalat"/>
        </w:rPr>
        <w:tab/>
      </w:r>
      <w:r w:rsidRPr="00D544B3">
        <w:rPr>
          <w:rFonts w:ascii="GHEA Grapalat" w:hAnsi="GHEA Grapalat"/>
        </w:rPr>
        <w:t>При организации проце</w:t>
      </w:r>
      <w:r w:rsidR="00681F45" w:rsidRPr="00D544B3">
        <w:rPr>
          <w:rFonts w:ascii="GHEA Grapalat" w:hAnsi="GHEA Grapalat"/>
        </w:rPr>
        <w:t>дуры закупки по лотам:</w:t>
      </w:r>
    </w:p>
    <w:p w14:paraId="7C42C062" w14:textId="77777777" w:rsidR="00A0551D" w:rsidRPr="00D544B3" w:rsidRDefault="000A7528" w:rsidP="00A0551D">
      <w:pPr>
        <w:widowControl w:val="0"/>
        <w:tabs>
          <w:tab w:val="left" w:pos="1134"/>
        </w:tabs>
        <w:spacing w:after="160"/>
        <w:ind w:firstLine="567"/>
        <w:jc w:val="both"/>
        <w:rPr>
          <w:rFonts w:ascii="GHEA Grapalat" w:hAnsi="GHEA Grapalat" w:cs="Sylfaen"/>
        </w:rPr>
      </w:pPr>
      <w:r w:rsidRPr="00D544B3">
        <w:rPr>
          <w:rFonts w:ascii="GHEA Grapalat" w:hAnsi="GHEA Grapalat"/>
        </w:rPr>
        <w:t>а.</w:t>
      </w:r>
      <w:r w:rsidR="003A6791" w:rsidRPr="00D544B3">
        <w:rPr>
          <w:rFonts w:ascii="GHEA Grapalat" w:hAnsi="GHEA Grapalat"/>
        </w:rPr>
        <w:tab/>
      </w:r>
      <w:r w:rsidR="004834BA" w:rsidRPr="00D544B3">
        <w:rPr>
          <w:rFonts w:ascii="GHEA Grapalat" w:hAnsi="GHEA Grapalat"/>
        </w:rPr>
        <w:t xml:space="preserve">если </w:t>
      </w:r>
      <w:r w:rsidRPr="00D544B3">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D544B3">
        <w:rPr>
          <w:rFonts w:ascii="GHEA Grapalat" w:hAnsi="GHEA Grapalat"/>
        </w:rPr>
        <w:t>В</w:t>
      </w:r>
      <w:r w:rsidR="00A0551D" w:rsidRPr="00D544B3">
        <w:rPr>
          <w:rFonts w:ascii="Courier New" w:hAnsi="Courier New" w:cs="Courier New"/>
        </w:rPr>
        <w:t> </w:t>
      </w:r>
      <w:r w:rsidR="00A0551D" w:rsidRPr="00D544B3">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D544B3">
        <w:rPr>
          <w:rFonts w:ascii="Courier New" w:hAnsi="Courier New" w:cs="Courier New"/>
        </w:rPr>
        <w:t> </w:t>
      </w:r>
      <w:r w:rsidR="00A0551D" w:rsidRPr="00D544B3">
        <w:rPr>
          <w:rFonts w:ascii="GHEA Grapalat" w:hAnsi="GHEA Grapalat"/>
        </w:rPr>
        <w:t xml:space="preserve">представленным лотам, а в том случае </w:t>
      </w:r>
      <w:r w:rsidR="00A0551D" w:rsidRPr="00D544B3">
        <w:rPr>
          <w:rFonts w:ascii="GHEA Grapalat" w:hAnsi="GHEA Grapalat"/>
          <w:lang w:val="en-US"/>
        </w:rPr>
        <w:t>e</w:t>
      </w:r>
      <w:proofErr w:type="spellStart"/>
      <w:r w:rsidR="00A0551D" w:rsidRPr="00D544B3">
        <w:rPr>
          <w:rFonts w:ascii="GHEA Grapalat" w:hAnsi="GHEA Grapalat"/>
        </w:rPr>
        <w:t>сли</w:t>
      </w:r>
      <w:proofErr w:type="spellEnd"/>
      <w:r w:rsidR="00A0551D" w:rsidRPr="00D544B3">
        <w:rPr>
          <w:rFonts w:ascii="GHEA Grapalat" w:hAnsi="GHEA Grapalat"/>
        </w:rPr>
        <w:t xml:space="preserve"> ценовые предложения превышают цены закупки - в отношении общей суммы ценовых предложений, с учетом </w:t>
      </w:r>
      <w:r w:rsidR="00A0551D" w:rsidRPr="00D544B3">
        <w:rPr>
          <w:rFonts w:ascii="GHEA Grapalat" w:hAnsi="GHEA Grapalat" w:cs="Sylfaen"/>
        </w:rPr>
        <w:t>требований абзаца «д» подпункта 1 пункта 32 Порядка;</w:t>
      </w:r>
    </w:p>
    <w:p w14:paraId="27DB6C22" w14:textId="77777777" w:rsidR="00C35487" w:rsidRPr="00D544B3" w:rsidRDefault="000A7528" w:rsidP="005831D8">
      <w:pPr>
        <w:widowControl w:val="0"/>
        <w:tabs>
          <w:tab w:val="left" w:pos="1134"/>
        </w:tabs>
        <w:ind w:firstLine="567"/>
        <w:jc w:val="both"/>
      </w:pPr>
      <w:r w:rsidRPr="00D544B3">
        <w:rPr>
          <w:rFonts w:ascii="GHEA Grapalat" w:hAnsi="GHEA Grapalat"/>
        </w:rPr>
        <w:t>б.</w:t>
      </w:r>
      <w:r w:rsidR="00733993" w:rsidRPr="00D544B3" w:rsidDel="00733993">
        <w:rPr>
          <w:rFonts w:ascii="GHEA Grapalat" w:hAnsi="GHEA Grapalat"/>
        </w:rPr>
        <w:t xml:space="preserve"> </w:t>
      </w:r>
      <w:r w:rsidR="00733993" w:rsidRPr="00D544B3">
        <w:rPr>
          <w:rFonts w:ascii="GHEA Grapalat" w:hAnsi="GHEA Grapalat"/>
        </w:rPr>
        <w:t>если участник лишается права заключения договора по какому-либо лоту, то обеспечение заявки выплачивается только в размере обеспечения, рассчитанного в отношении это</w:t>
      </w:r>
      <w:r w:rsidR="0040140A" w:rsidRPr="00D544B3">
        <w:rPr>
          <w:rFonts w:ascii="GHEA Grapalat" w:hAnsi="GHEA Grapalat"/>
        </w:rPr>
        <w:t>го лота</w:t>
      </w:r>
      <w:r w:rsidRPr="00D544B3">
        <w:rPr>
          <w:rFonts w:ascii="GHEA Grapalat" w:hAnsi="GHEA Grapalat"/>
        </w:rPr>
        <w:t>.</w:t>
      </w:r>
      <w:r w:rsidR="00B351F5" w:rsidRPr="00D544B3">
        <w:rPr>
          <w:rStyle w:val="af6"/>
          <w:rFonts w:ascii="GHEA Grapalat" w:hAnsi="GHEA Grapalat"/>
        </w:rPr>
        <w:footnoteReference w:customMarkFollows="1" w:id="9"/>
        <w:t>10</w:t>
      </w:r>
    </w:p>
    <w:p w14:paraId="27D029FF"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7E7E6B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68AD47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6705DF46" w14:textId="77777777" w:rsidR="0063461E" w:rsidRDefault="00283198" w:rsidP="00EE7DA2">
      <w:pPr>
        <w:widowControl w:val="0"/>
        <w:tabs>
          <w:tab w:val="left" w:pos="1134"/>
        </w:tabs>
        <w:spacing w:after="160"/>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Pr="009D0A6F">
        <w:rPr>
          <w:rFonts w:ascii="GHEA Grapalat" w:hAnsi="GHEA Grapalat"/>
        </w:rPr>
        <w:t>90</w:t>
      </w:r>
      <w:r w:rsidR="008E3C53" w:rsidRPr="009D0A6F">
        <w:rPr>
          <w:rFonts w:ascii="Courier New" w:hAnsi="Courier New" w:cs="Courier New"/>
        </w:rPr>
        <w:t> </w:t>
      </w:r>
      <w:r w:rsidRPr="009D0A6F">
        <w:rPr>
          <w:rFonts w:ascii="GHEA Grapalat" w:hAnsi="GHEA Grapalat"/>
        </w:rPr>
        <w:t xml:space="preserve">(девяноста) </w:t>
      </w:r>
      <w:r w:rsidR="00F80761" w:rsidRPr="009D0A6F">
        <w:rPr>
          <w:rFonts w:ascii="GHEA Grapalat" w:hAnsi="GHEA Grapalat"/>
        </w:rPr>
        <w:t xml:space="preserve">рабочих </w:t>
      </w:r>
      <w:r w:rsidRPr="009D0A6F">
        <w:rPr>
          <w:rFonts w:ascii="GHEA Grapalat" w:hAnsi="GHEA Grapalat"/>
        </w:rPr>
        <w:t xml:space="preserve">дней со </w:t>
      </w:r>
      <w:r w:rsidRPr="00A4492E">
        <w:rPr>
          <w:rFonts w:ascii="GHEA Grapalat" w:hAnsi="GHEA Grapalat"/>
        </w:rPr>
        <w:t>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67537EE8" w14:textId="77777777" w:rsidR="0063461E" w:rsidRDefault="0063461E" w:rsidP="007F495A">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9387B80" w14:textId="77777777" w:rsidR="0093721E" w:rsidRPr="00996C18" w:rsidRDefault="0093721E" w:rsidP="007F495A">
      <w:pPr>
        <w:widowControl w:val="0"/>
        <w:tabs>
          <w:tab w:val="left" w:pos="1134"/>
        </w:tabs>
        <w:spacing w:after="160"/>
        <w:ind w:firstLine="567"/>
        <w:jc w:val="both"/>
        <w:rPr>
          <w:rFonts w:ascii="GHEA Grapalat" w:hAnsi="GHEA Grapalat" w:cs="Sylfaen"/>
        </w:rPr>
      </w:pPr>
      <w:r w:rsidRPr="005E62F0">
        <w:rPr>
          <w:rFonts w:ascii="GHEA Grapalat" w:hAnsi="GHEA Grapalat"/>
        </w:rPr>
        <w:t>7.</w:t>
      </w:r>
      <w:r w:rsidR="0063461E">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56E6A295" w14:textId="77777777" w:rsidR="002626F7" w:rsidRDefault="002626F7" w:rsidP="00B46D58">
      <w:pPr>
        <w:rPr>
          <w:rFonts w:ascii="GHEA Grapalat" w:hAnsi="GHEA Grapalat" w:cs="Sylfaen"/>
        </w:rPr>
      </w:pPr>
    </w:p>
    <w:p w14:paraId="68F81A19"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E2779" w14:textId="7F665FE4" w:rsidR="00D213B9" w:rsidRPr="009044F1" w:rsidRDefault="00FD2748" w:rsidP="00D213B9">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lastRenderedPageBreak/>
        <w:t>8.1</w:t>
      </w:r>
      <w:r w:rsidR="00D07367" w:rsidRPr="00D07367">
        <w:rPr>
          <w:rFonts w:ascii="GHEA Grapalat" w:hAnsi="GHEA Grapalat"/>
          <w:sz w:val="24"/>
          <w:szCs w:val="24"/>
        </w:rPr>
        <w:t>.</w:t>
      </w:r>
      <w:r w:rsidR="00D07367" w:rsidRPr="00D07367">
        <w:rPr>
          <w:rFonts w:ascii="GHEA Grapalat" w:hAnsi="GHEA Grapalat"/>
          <w:sz w:val="24"/>
          <w:szCs w:val="24"/>
        </w:rPr>
        <w:tab/>
      </w:r>
      <w:r w:rsidR="00D213B9" w:rsidRPr="009044F1">
        <w:rPr>
          <w:rFonts w:ascii="GHEA Grapalat" w:hAnsi="GHEA Grapalat"/>
          <w:sz w:val="24"/>
          <w:szCs w:val="24"/>
        </w:rPr>
        <w:t xml:space="preserve">Вскрытие заявок произойдет посредством системы на </w:t>
      </w:r>
      <w:proofErr w:type="spellStart"/>
      <w:r w:rsidR="00D213B9">
        <w:rPr>
          <w:rFonts w:ascii="GHEA Grapalat" w:hAnsi="GHEA Grapalat"/>
          <w:sz w:val="24"/>
          <w:szCs w:val="24"/>
        </w:rPr>
        <w:t>на</w:t>
      </w:r>
      <w:proofErr w:type="spellEnd"/>
      <w:r w:rsidR="00D213B9">
        <w:rPr>
          <w:rFonts w:ascii="GHEA Grapalat" w:hAnsi="GHEA Grapalat"/>
          <w:sz w:val="24"/>
          <w:szCs w:val="24"/>
        </w:rPr>
        <w:t xml:space="preserve"> "</w:t>
      </w:r>
      <w:r w:rsidR="009D0A6F" w:rsidRPr="009D0A6F">
        <w:rPr>
          <w:rFonts w:ascii="GHEA Grapalat" w:hAnsi="GHEA Grapalat"/>
          <w:sz w:val="24"/>
          <w:szCs w:val="24"/>
        </w:rPr>
        <w:t>4</w:t>
      </w:r>
      <w:r w:rsidR="00EB36FA">
        <w:rPr>
          <w:rFonts w:ascii="GHEA Grapalat" w:hAnsi="GHEA Grapalat"/>
          <w:sz w:val="24"/>
          <w:szCs w:val="24"/>
        </w:rPr>
        <w:t>1</w:t>
      </w:r>
      <w:r w:rsidR="00315C7C" w:rsidRPr="009D0A6F">
        <w:rPr>
          <w:rFonts w:ascii="GHEA Grapalat" w:hAnsi="GHEA Grapalat"/>
          <w:sz w:val="24"/>
          <w:szCs w:val="24"/>
        </w:rPr>
        <w:t>"-oй день в "1</w:t>
      </w:r>
      <w:r w:rsidR="00007349">
        <w:rPr>
          <w:rFonts w:ascii="GHEA Grapalat" w:hAnsi="GHEA Grapalat"/>
          <w:sz w:val="24"/>
          <w:szCs w:val="24"/>
        </w:rPr>
        <w:t>4</w:t>
      </w:r>
      <w:r w:rsidR="00315C7C" w:rsidRPr="009D0A6F">
        <w:rPr>
          <w:rFonts w:ascii="GHEA Grapalat" w:hAnsi="GHEA Grapalat"/>
          <w:sz w:val="24"/>
          <w:szCs w:val="24"/>
        </w:rPr>
        <w:t>:00</w:t>
      </w:r>
      <w:r w:rsidR="00D213B9" w:rsidRPr="009D0A6F">
        <w:rPr>
          <w:rFonts w:ascii="GHEA Grapalat" w:hAnsi="GHEA Grapalat"/>
          <w:sz w:val="24"/>
          <w:szCs w:val="24"/>
        </w:rPr>
        <w:t>"</w:t>
      </w:r>
      <w:r w:rsidR="00D213B9" w:rsidRPr="009044F1">
        <w:rPr>
          <w:rFonts w:ascii="GHEA Grapalat" w:hAnsi="GHEA Grapalat"/>
          <w:sz w:val="24"/>
          <w:szCs w:val="24"/>
        </w:rPr>
        <w:t xml:space="preserve"> вскрытия" со дня опубликования в </w:t>
      </w:r>
    </w:p>
    <w:p w14:paraId="670D0022" w14:textId="77777777" w:rsidR="00ED6836" w:rsidRPr="00D213B9" w:rsidRDefault="009B6D58" w:rsidP="00D213B9">
      <w:pPr>
        <w:pStyle w:val="23"/>
        <w:widowControl w:val="0"/>
        <w:tabs>
          <w:tab w:val="left" w:pos="1134"/>
        </w:tabs>
        <w:spacing w:after="160" w:line="240" w:lineRule="auto"/>
        <w:ind w:firstLine="567"/>
        <w:rPr>
          <w:rFonts w:ascii="GHEA Grapalat" w:hAnsi="GHEA Grapalat"/>
          <w:sz w:val="24"/>
          <w:szCs w:val="24"/>
        </w:rPr>
      </w:pPr>
      <w:r w:rsidRPr="00D213B9">
        <w:rPr>
          <w:rFonts w:ascii="GHEA Grapalat" w:hAnsi="GHEA Grapalat"/>
          <w:sz w:val="24"/>
          <w:szCs w:val="24"/>
        </w:rPr>
        <w:t>На заседании по вскрытию</w:t>
      </w:r>
      <w:r w:rsidR="001F2926" w:rsidRPr="00D213B9">
        <w:rPr>
          <w:rFonts w:ascii="GHEA Grapalat" w:hAnsi="GHEA Grapalat"/>
          <w:sz w:val="24"/>
          <w:szCs w:val="24"/>
        </w:rPr>
        <w:t xml:space="preserve"> и оценке</w:t>
      </w:r>
      <w:r w:rsidRPr="00D213B9">
        <w:rPr>
          <w:rFonts w:ascii="GHEA Grapalat" w:hAnsi="GHEA Grapalat"/>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sidRPr="00D213B9">
        <w:rPr>
          <w:rFonts w:ascii="GHEA Grapalat" w:hAnsi="GHEA Grapalat"/>
          <w:sz w:val="24"/>
          <w:szCs w:val="24"/>
        </w:rPr>
        <w:t xml:space="preserve"> закупки</w:t>
      </w:r>
      <w:r w:rsidRPr="00D213B9">
        <w:rPr>
          <w:rFonts w:ascii="GHEA Grapalat" w:hAnsi="GHEA Grapalat"/>
          <w:sz w:val="24"/>
          <w:szCs w:val="24"/>
        </w:rPr>
        <w:t xml:space="preserve"> на закупаемые в рамках настоящей процедуры </w:t>
      </w:r>
      <w:r w:rsidR="00BF7B09" w:rsidRPr="00D213B9">
        <w:rPr>
          <w:rFonts w:ascii="GHEA Grapalat" w:hAnsi="GHEA Grapalat"/>
          <w:sz w:val="24"/>
          <w:szCs w:val="24"/>
        </w:rPr>
        <w:t>работы</w:t>
      </w:r>
      <w:r w:rsidRPr="00D213B9">
        <w:rPr>
          <w:rFonts w:ascii="GHEA Grapalat" w:hAnsi="GHEA Grapalat"/>
          <w:sz w:val="24"/>
          <w:szCs w:val="24"/>
        </w:rPr>
        <w:t xml:space="preserve">, а также выраженные одним числом ценовые предложения </w:t>
      </w:r>
      <w:r w:rsidR="00D213B9" w:rsidRPr="009044F1">
        <w:rPr>
          <w:rFonts w:ascii="GHEA Grapalat" w:hAnsi="GHEA Grapalat"/>
          <w:sz w:val="24"/>
          <w:szCs w:val="24"/>
        </w:rPr>
        <w:t xml:space="preserve">системе объявления и приглашения на настоящую процедуру. </w:t>
      </w:r>
      <w:r w:rsidRPr="00D213B9">
        <w:rPr>
          <w:rFonts w:ascii="GHEA Grapalat" w:hAnsi="GHEA Grapalat"/>
          <w:sz w:val="24"/>
          <w:szCs w:val="24"/>
        </w:rPr>
        <w:t>подавших заявки участников, принимая за основание представленную прописью запись.</w:t>
      </w:r>
    </w:p>
    <w:p w14:paraId="78CAF483"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1D132F77"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0410B509"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0FFDD4B8"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17D63E09"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11692AC"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w:t>
      </w:r>
      <w:r w:rsidRPr="009044F1">
        <w:rPr>
          <w:rFonts w:ascii="GHEA Grapalat" w:hAnsi="GHEA Grapalat"/>
          <w:sz w:val="24"/>
          <w:szCs w:val="24"/>
        </w:rPr>
        <w:lastRenderedPageBreak/>
        <w:t>системе ценовое предложение, утвержденное участником.</w:t>
      </w:r>
    </w:p>
    <w:p w14:paraId="2A059B31" w14:textId="77777777" w:rsidR="003B0A22" w:rsidRPr="00A01157" w:rsidRDefault="00FD2748" w:rsidP="003B0A22">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3B0A22">
        <w:rPr>
          <w:rFonts w:ascii="GHEA Grapalat" w:hAnsi="GHEA Grapalat"/>
          <w:i w:val="0"/>
          <w:sz w:val="24"/>
          <w:szCs w:val="24"/>
          <w:lang w:val="hy-AM"/>
        </w:rPr>
        <w:t xml:space="preserve"> </w:t>
      </w:r>
      <w:r w:rsidR="003B0A22" w:rsidRPr="00D85DF1">
        <w:rPr>
          <w:rFonts w:ascii="GHEA Grapalat" w:hAnsi="GHEA Grapalat"/>
          <w:i w:val="0"/>
          <w:sz w:val="24"/>
          <w:szCs w:val="24"/>
        </w:rPr>
        <w:t>данной даты, установленной Центральным банком</w:t>
      </w:r>
      <w:r w:rsidR="003B0A22" w:rsidRPr="00D85DF1">
        <w:rPr>
          <w:rStyle w:val="af6"/>
          <w:rFonts w:ascii="GHEA Grapalat" w:hAnsi="GHEA Grapalat"/>
          <w:i w:val="0"/>
          <w:sz w:val="24"/>
          <w:szCs w:val="24"/>
          <w:vertAlign w:val="baseline"/>
        </w:rPr>
        <w:t xml:space="preserve"> </w:t>
      </w:r>
      <w:r w:rsidR="003B0A22">
        <w:rPr>
          <w:rStyle w:val="af6"/>
          <w:rFonts w:ascii="GHEA Grapalat" w:hAnsi="GHEA Grapalat"/>
          <w:i w:val="0"/>
          <w:sz w:val="24"/>
          <w:szCs w:val="24"/>
        </w:rPr>
        <w:footnoteReference w:customMarkFollows="1" w:id="10"/>
        <w:t>11</w:t>
      </w:r>
      <w:r w:rsidR="003B0A22">
        <w:rPr>
          <w:rFonts w:ascii="GHEA Grapalat" w:hAnsi="GHEA Grapalat"/>
          <w:i w:val="0"/>
          <w:sz w:val="24"/>
          <w:szCs w:val="24"/>
        </w:rPr>
        <w:t>.</w:t>
      </w:r>
    </w:p>
    <w:p w14:paraId="341F5DF3" w14:textId="77777777" w:rsidR="009B6D58" w:rsidRPr="00186559" w:rsidRDefault="00FD2748" w:rsidP="003B0A22">
      <w:pPr>
        <w:pStyle w:val="a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i w:val="0"/>
          <w:sz w:val="24"/>
          <w:szCs w:val="24"/>
        </w:rPr>
        <w:t xml:space="preserve"> </w:t>
      </w: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2640121"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 xml:space="preserve">на  </w:t>
      </w:r>
      <w:proofErr w:type="spellStart"/>
      <w:r w:rsidR="005A3362">
        <w:rPr>
          <w:rFonts w:ascii="GHEA Grapalat" w:hAnsi="GHEA Grapalat"/>
          <w:sz w:val="24"/>
          <w:szCs w:val="24"/>
        </w:rPr>
        <w:t>заседаниии</w:t>
      </w:r>
      <w:proofErr w:type="spellEnd"/>
      <w:r w:rsidR="005A3362">
        <w:rPr>
          <w:rFonts w:ascii="GHEA Grapalat" w:hAnsi="GHEA Grapalat"/>
          <w:sz w:val="24"/>
          <w:szCs w:val="24"/>
        </w:rPr>
        <w:t xml:space="preserve">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18C1E4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771D0EC"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2468CCB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3837B26" w14:textId="77777777" w:rsidR="00121F1F" w:rsidRDefault="009B6D58" w:rsidP="00121F1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461850BF" w14:textId="77777777" w:rsidR="00121F1F" w:rsidRDefault="00121F1F" w:rsidP="00121F1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 xml:space="preserve">купки, и </w:t>
      </w:r>
      <w:r w:rsidRPr="009775E8">
        <w:rPr>
          <w:rFonts w:ascii="GHEA Grapalat" w:hAnsi="GHEA Grapalat"/>
          <w:sz w:val="24"/>
          <w:szCs w:val="24"/>
        </w:rPr>
        <w:lastRenderedPageBreak/>
        <w:t>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DE9777" w14:textId="77777777" w:rsidR="00121F1F" w:rsidRPr="009044F1" w:rsidRDefault="00121F1F" w:rsidP="00121F1F">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F656F2B"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166B4A5"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C2CC042"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BD88529"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C794B62" w14:textId="77777777" w:rsidR="00CE18BF" w:rsidRPr="00CE18BF"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w:t>
      </w:r>
      <w:r w:rsidR="00D90CA1" w:rsidRPr="00CE18BF">
        <w:rPr>
          <w:rFonts w:ascii="GHEA Grapalat" w:hAnsi="GHEA Grapalat"/>
          <w:sz w:val="24"/>
          <w:szCs w:val="24"/>
        </w:rPr>
        <w:lastRenderedPageBreak/>
        <w:t>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44DF878"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4E41F5D3"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3807E83"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3823FC9"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6D5AD7B" w14:textId="77777777"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w:t>
      </w:r>
      <w:r w:rsidR="00D0526D" w:rsidRPr="00110330">
        <w:rPr>
          <w:rFonts w:ascii="GHEA Grapalat" w:hAnsi="GHEA Grapalat"/>
        </w:rPr>
        <w:lastRenderedPageBreak/>
        <w:t>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3E6D08A6" w14:textId="77777777" w:rsidR="00BC15AF" w:rsidRPr="00110330" w:rsidRDefault="001126EC" w:rsidP="00BC15AF">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77F18E49" w14:textId="77777777" w:rsidR="00BC15AF" w:rsidRPr="00110330" w:rsidRDefault="00BC15AF" w:rsidP="00BC15AF">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8EC7963" w14:textId="77777777" w:rsidR="00BC15AF" w:rsidRDefault="00BC15AF" w:rsidP="00BC15AF">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72F98FF9" w14:textId="77777777" w:rsidR="00271427" w:rsidRPr="00793DC2" w:rsidRDefault="00AD5625" w:rsidP="00AD5625">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B152875" w14:textId="77777777" w:rsidR="00271427" w:rsidRPr="00793DC2" w:rsidRDefault="00271427" w:rsidP="00AD5625">
      <w:pPr>
        <w:widowControl w:val="0"/>
        <w:ind w:left="284"/>
        <w:contextualSpacing/>
        <w:jc w:val="both"/>
        <w:rPr>
          <w:rFonts w:ascii="GHEA Grapalat" w:hAnsi="GHEA Grapalat"/>
        </w:rPr>
      </w:pPr>
    </w:p>
    <w:p w14:paraId="25BE0B03"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6B94B55"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D8BBC2C"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4BE919E"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w:t>
      </w:r>
      <w:r w:rsidR="00A150A9" w:rsidRPr="009044F1">
        <w:rPr>
          <w:rFonts w:ascii="GHEA Grapalat" w:hAnsi="GHEA Grapalat"/>
        </w:rPr>
        <w:lastRenderedPageBreak/>
        <w:t xml:space="preserve">электронный адрес секретаря комиссии. </w:t>
      </w:r>
    </w:p>
    <w:p w14:paraId="5DE525A0"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AE1530D" w14:textId="77777777" w:rsidR="00096865" w:rsidRPr="00D3436F" w:rsidRDefault="00E02F60"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13BF116" w14:textId="77777777" w:rsidR="008A3C60" w:rsidRPr="008A3C60" w:rsidRDefault="008A3C60" w:rsidP="00B46D58">
      <w:pPr>
        <w:pStyle w:val="23"/>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239CD141" w14:textId="77777777" w:rsidR="002B103D" w:rsidRPr="00D544B3" w:rsidRDefault="00A150A9" w:rsidP="00B46D58">
      <w:pPr>
        <w:pStyle w:val="23"/>
        <w:widowControl w:val="0"/>
        <w:tabs>
          <w:tab w:val="left" w:pos="1276"/>
        </w:tabs>
        <w:spacing w:after="160" w:line="240" w:lineRule="auto"/>
        <w:ind w:firstLine="567"/>
        <w:rPr>
          <w:rFonts w:ascii="GHEA Grapalat" w:hAnsi="GHEA Grapalat"/>
          <w:sz w:val="24"/>
          <w:szCs w:val="24"/>
        </w:rPr>
      </w:pPr>
      <w:r w:rsidRPr="00D544B3">
        <w:rPr>
          <w:rFonts w:ascii="GHEA Grapalat" w:hAnsi="GHEA Grapalat"/>
          <w:sz w:val="24"/>
          <w:szCs w:val="24"/>
        </w:rPr>
        <w:t>8.</w:t>
      </w:r>
      <w:r w:rsidR="000E624C" w:rsidRPr="00D544B3">
        <w:rPr>
          <w:rFonts w:ascii="GHEA Grapalat" w:hAnsi="GHEA Grapalat"/>
          <w:sz w:val="24"/>
          <w:szCs w:val="24"/>
          <w:lang w:val="hy-AM"/>
        </w:rPr>
        <w:t>19</w:t>
      </w:r>
      <w:r w:rsidRPr="00D544B3">
        <w:rPr>
          <w:rFonts w:ascii="GHEA Grapalat" w:hAnsi="GHEA Grapalat"/>
          <w:sz w:val="24"/>
          <w:szCs w:val="24"/>
        </w:rPr>
        <w:t>.</w:t>
      </w:r>
      <w:r w:rsidR="00EE0CB1" w:rsidRPr="00D544B3">
        <w:rPr>
          <w:rFonts w:ascii="GHEA Grapalat" w:hAnsi="GHEA Grapalat"/>
          <w:sz w:val="24"/>
          <w:szCs w:val="24"/>
        </w:rPr>
        <w:tab/>
      </w:r>
      <w:r w:rsidRPr="00D544B3">
        <w:rPr>
          <w:rFonts w:ascii="GHEA Grapalat" w:hAnsi="GHEA Grapalat"/>
          <w:sz w:val="24"/>
          <w:szCs w:val="24"/>
        </w:rPr>
        <w:t>Оценка заявок и определение отобранного участника осуществляются по отдельным лотам</w:t>
      </w:r>
      <w:r w:rsidR="0093610F" w:rsidRPr="00D544B3">
        <w:rPr>
          <w:rStyle w:val="af6"/>
          <w:rFonts w:ascii="GHEA Grapalat" w:hAnsi="GHEA Grapalat"/>
          <w:sz w:val="24"/>
          <w:szCs w:val="24"/>
        </w:rPr>
        <w:footnoteReference w:customMarkFollows="1" w:id="11"/>
        <w:t>12</w:t>
      </w:r>
      <w:r w:rsidRPr="00D544B3">
        <w:rPr>
          <w:rFonts w:ascii="GHEA Grapalat" w:hAnsi="GHEA Grapalat"/>
          <w:sz w:val="24"/>
          <w:szCs w:val="24"/>
        </w:rPr>
        <w:t xml:space="preserve">. </w:t>
      </w:r>
    </w:p>
    <w:p w14:paraId="5214729E"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757E0697"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ECFBDF8"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2B7E1B0"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359C386"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05AEDA6E"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1FFE63E9"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D4BB317"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5C226434"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E6AF9A1" w14:textId="77777777" w:rsidR="00500780" w:rsidRDefault="00583092" w:rsidP="00A835E3">
      <w:pPr>
        <w:pStyle w:val="23"/>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58F76E0D" w14:textId="77777777"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2745DD63" w14:textId="77777777"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E4AF1B0" w14:textId="77777777"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C26B4CB" w14:textId="77777777" w:rsidR="00B73109" w:rsidRDefault="00B73109" w:rsidP="00B46D58">
      <w:pPr>
        <w:widowControl w:val="0"/>
        <w:spacing w:after="160"/>
        <w:jc w:val="center"/>
        <w:rPr>
          <w:rFonts w:ascii="GHEA Grapalat" w:hAnsi="GHEA Grapalat"/>
          <w:b/>
        </w:rPr>
      </w:pPr>
    </w:p>
    <w:p w14:paraId="53F2B101" w14:textId="77777777" w:rsidR="00B73109" w:rsidRDefault="00B73109" w:rsidP="00B46D58">
      <w:pPr>
        <w:widowControl w:val="0"/>
        <w:spacing w:after="160"/>
        <w:jc w:val="center"/>
        <w:rPr>
          <w:rFonts w:ascii="GHEA Grapalat" w:hAnsi="GHEA Grapalat"/>
          <w:b/>
        </w:rPr>
      </w:pPr>
    </w:p>
    <w:p w14:paraId="207D445D"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00B464D4" w14:textId="77777777" w:rsidR="00B73109" w:rsidRPr="009044F1" w:rsidRDefault="00B73109" w:rsidP="00B46D58">
      <w:pPr>
        <w:widowControl w:val="0"/>
        <w:spacing w:after="160"/>
        <w:jc w:val="center"/>
        <w:rPr>
          <w:rFonts w:ascii="GHEA Grapalat" w:hAnsi="GHEA Grapalat" w:cs="Arial"/>
          <w:b/>
          <w:iCs/>
        </w:rPr>
      </w:pPr>
    </w:p>
    <w:p w14:paraId="238CBF9B"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99F65B0"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230D081D"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45FD035F"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16772E41"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53625D0" w14:textId="77777777" w:rsidR="00E01485" w:rsidRDefault="000313A6" w:rsidP="00B46D58">
      <w:pPr>
        <w:widowControl w:val="0"/>
        <w:spacing w:after="16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955913A"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2B130DE"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02AC837A" w14:textId="77777777" w:rsidR="00F23A51"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F3C9618" w14:textId="77777777" w:rsidR="00B73109" w:rsidRDefault="00B73109" w:rsidP="00B46D58">
      <w:pPr>
        <w:widowControl w:val="0"/>
        <w:spacing w:after="160"/>
        <w:jc w:val="center"/>
        <w:rPr>
          <w:rFonts w:ascii="GHEA Grapalat" w:hAnsi="GHEA Grapalat"/>
          <w:b/>
        </w:rPr>
      </w:pPr>
    </w:p>
    <w:p w14:paraId="4256E818" w14:textId="77777777" w:rsidR="00B73109" w:rsidRDefault="00B73109" w:rsidP="00B46D58">
      <w:pPr>
        <w:widowControl w:val="0"/>
        <w:spacing w:after="160"/>
        <w:jc w:val="center"/>
        <w:rPr>
          <w:rFonts w:ascii="GHEA Grapalat" w:hAnsi="GHEA Grapalat"/>
          <w:b/>
        </w:rPr>
      </w:pPr>
    </w:p>
    <w:p w14:paraId="1B12B53E"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37BFBACE" w14:textId="77777777" w:rsidR="00B73109" w:rsidRDefault="00B73109" w:rsidP="00B46D58">
      <w:pPr>
        <w:widowControl w:val="0"/>
        <w:spacing w:after="160"/>
        <w:jc w:val="center"/>
        <w:rPr>
          <w:rFonts w:ascii="GHEA Grapalat" w:hAnsi="GHEA Grapalat"/>
          <w:b/>
        </w:rPr>
      </w:pPr>
    </w:p>
    <w:p w14:paraId="516E3BEA" w14:textId="77777777" w:rsidR="00B73109" w:rsidRPr="00572A57" w:rsidRDefault="00B73109" w:rsidP="00B46D58">
      <w:pPr>
        <w:widowControl w:val="0"/>
        <w:spacing w:after="160"/>
        <w:jc w:val="center"/>
        <w:rPr>
          <w:rFonts w:ascii="GHEA Grapalat" w:hAnsi="GHEA Grapalat"/>
          <w:b/>
        </w:rPr>
      </w:pPr>
    </w:p>
    <w:p w14:paraId="0CFD5A00" w14:textId="1F485AD2"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lastRenderedPageBreak/>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6E726B3E" w14:textId="35D0F4D8"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732829" w:rsidRPr="009D0A6F">
        <w:rPr>
          <w:rFonts w:ascii="GHEA Grapalat" w:hAnsi="GHEA Grapalat"/>
        </w:rPr>
        <w:t>30</w:t>
      </w:r>
      <w:r w:rsidR="00797722">
        <w:rPr>
          <w:rFonts w:ascii="GHEA Grapalat" w:hAnsi="GHEA Grapalat"/>
        </w:rPr>
        <w:t xml:space="preserve"> процентам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732829" w:rsidRPr="009D0A6F">
        <w:rPr>
          <w:rFonts w:ascii="GHEA Grapalat" w:hAnsi="GHEA Grapalat"/>
        </w:rPr>
        <w:t>9</w:t>
      </w:r>
      <w:r w:rsidR="00731129" w:rsidRPr="009D0A6F">
        <w:rPr>
          <w:rFonts w:ascii="GHEA Grapalat" w:hAnsi="GHEA Grapalat"/>
        </w:rPr>
        <w:t>0</w:t>
      </w:r>
      <w:r w:rsidR="001647D2" w:rsidRPr="009D0A6F">
        <w:rPr>
          <w:rFonts w:ascii="GHEA Grapalat" w:hAnsi="GHEA Grapalat"/>
        </w:rPr>
        <w:t>-</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36892109" w14:textId="77777777" w:rsidR="004153E3" w:rsidRPr="005242F9" w:rsidRDefault="004153E3" w:rsidP="004153E3">
      <w:pPr>
        <w:widowControl w:val="0"/>
        <w:tabs>
          <w:tab w:val="left" w:pos="1276"/>
        </w:tabs>
        <w:spacing w:after="160"/>
        <w:ind w:firstLine="567"/>
        <w:jc w:val="both"/>
        <w:rPr>
          <w:rFonts w:ascii="GHEA Grapalat" w:hAnsi="GHEA Grapalat" w:cs="Sylfaen"/>
        </w:rPr>
      </w:pPr>
      <w:r w:rsidRPr="00D544B3">
        <w:rPr>
          <w:rFonts w:ascii="GHEA Grapalat" w:hAnsi="GHEA Grapalat" w:cs="Sylfaen"/>
        </w:rPr>
        <w:t xml:space="preserve">Если процедура закупки организована </w:t>
      </w:r>
      <w:r w:rsidR="002C4120" w:rsidRPr="00D544B3">
        <w:rPr>
          <w:rFonts w:ascii="GHEA Grapalat" w:hAnsi="GHEA Grapalat" w:cs="Sylfaen"/>
        </w:rPr>
        <w:t xml:space="preserve">по лотам </w:t>
      </w:r>
      <w:r w:rsidRPr="00D544B3">
        <w:rPr>
          <w:rFonts w:ascii="GHEA Grapalat" w:hAnsi="GHEA Grapalat" w:cs="Sylfaen"/>
        </w:rPr>
        <w:t>и участник признается отобранным участником по более чем одному лоту</w:t>
      </w:r>
      <w:r w:rsidR="00FF5CA9" w:rsidRPr="00D544B3">
        <w:rPr>
          <w:rFonts w:ascii="GHEA Grapalat" w:hAnsi="GHEA Grapalat" w:cs="Sylfaen"/>
        </w:rPr>
        <w:t xml:space="preserve">, то он может предоставить обеспечение квалификации как </w:t>
      </w:r>
      <w:r w:rsidR="00FF5CA9" w:rsidRPr="00D544B3">
        <w:rPr>
          <w:rFonts w:ascii="GHEA Grapalat" w:hAnsi="GHEA Grapalat"/>
        </w:rPr>
        <w:t xml:space="preserve">для каждого лота в отдельности, так и одно обеспечение - для всех лотов. </w:t>
      </w:r>
      <w:r w:rsidR="00BD06B1" w:rsidRPr="00D544B3">
        <w:rPr>
          <w:rFonts w:ascii="GHEA Grapalat" w:hAnsi="GHEA Grapalat"/>
        </w:rPr>
        <w:t xml:space="preserve">При представлении одного обеспечения квалификации его сумма исчисляется по отношению к сумме цен закупок представленных лотов, </w:t>
      </w:r>
      <w:r w:rsidR="00BD06B1" w:rsidRPr="00D544B3">
        <w:rPr>
          <w:rFonts w:ascii="GHEA Grapalat" w:hAnsi="GHEA Grapalat" w:cs="Sylfaen"/>
        </w:rPr>
        <w:t xml:space="preserve">с учетом требований абзаца «в» подпункта 1 пункта 32 Порядка.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45C52552" w14:textId="77777777" w:rsidR="005B796C" w:rsidRDefault="00B73109" w:rsidP="00B73109">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7358678" w14:textId="77777777" w:rsidR="00B73109" w:rsidRDefault="00B73109" w:rsidP="00B73109">
      <w:pPr>
        <w:rPr>
          <w:rFonts w:ascii="GHEA Grapalat" w:hAnsi="GHEA Grapalat"/>
        </w:rPr>
      </w:pPr>
    </w:p>
    <w:p w14:paraId="1B746E9B" w14:textId="77777777" w:rsidR="00B73109" w:rsidRDefault="00B73109" w:rsidP="00B73109">
      <w:pPr>
        <w:rPr>
          <w:rFonts w:ascii="GHEA Grapalat" w:hAnsi="GHEA Grapalat"/>
        </w:rPr>
      </w:pPr>
    </w:p>
    <w:p w14:paraId="63B2B46C" w14:textId="77777777" w:rsidR="00B73109" w:rsidRPr="005242F9" w:rsidRDefault="00B73109" w:rsidP="00B73109">
      <w:pPr>
        <w:rPr>
          <w:rFonts w:ascii="GHEA Grapalat" w:hAnsi="GHEA Grapalat"/>
        </w:rPr>
      </w:pPr>
    </w:p>
    <w:p w14:paraId="59C06C66"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460B64BD" w14:textId="77777777" w:rsidR="00F7682C" w:rsidRPr="00F41D1E" w:rsidRDefault="00F7682C" w:rsidP="00F41D1E">
      <w:pPr>
        <w:pStyle w:val="af2"/>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3E247EC7" w14:textId="77777777" w:rsidR="00F7682C" w:rsidRPr="00F41D1E" w:rsidRDefault="00F7682C" w:rsidP="00F41D1E">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w:t>
      </w:r>
      <w:proofErr w:type="spellStart"/>
      <w:r w:rsidRPr="00F41D1E">
        <w:rPr>
          <w:rFonts w:ascii="GHEA Grapalat" w:hAnsi="GHEA Grapalat"/>
          <w:i/>
          <w:sz w:val="18"/>
          <w:szCs w:val="18"/>
        </w:rPr>
        <w:t>двадцатипятикратный</w:t>
      </w:r>
      <w:proofErr w:type="spellEnd"/>
      <w:r w:rsidRPr="00F41D1E">
        <w:rPr>
          <w:rFonts w:ascii="GHEA Grapalat" w:hAnsi="GHEA Grapalat"/>
          <w:i/>
          <w:sz w:val="18"/>
          <w:szCs w:val="18"/>
        </w:rPr>
        <w:t xml:space="preserve"> размер базовой единицы закупок и не предусмотрена предоплата, </w:t>
      </w:r>
    </w:p>
    <w:p w14:paraId="19206326" w14:textId="77777777" w:rsidR="00F7682C" w:rsidRPr="00F41D1E" w:rsidRDefault="00F7682C" w:rsidP="00F41D1E">
      <w:pPr>
        <w:pStyle w:val="af2"/>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0A886DE4" w14:textId="77777777" w:rsidR="00F7682C" w:rsidRDefault="00F7682C" w:rsidP="00CE75A2">
      <w:pPr>
        <w:pStyle w:val="af2"/>
        <w:jc w:val="both"/>
        <w:rPr>
          <w:ins w:id="7" w:author="Inesa Kocharyan" w:date="2022-05-27T11:21:00Z"/>
          <w:rFonts w:asciiTheme="minorHAnsi" w:hAnsiTheme="minorHAnsi"/>
          <w:i/>
        </w:rPr>
      </w:pPr>
    </w:p>
    <w:p w14:paraId="2EEC8970" w14:textId="77777777" w:rsidR="00CE75A2" w:rsidRPr="00CE75A2" w:rsidRDefault="00CE75A2" w:rsidP="00CE75A2">
      <w:pPr>
        <w:pStyle w:val="af2"/>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43615DB6" w14:textId="77777777" w:rsidR="00CE75A2" w:rsidRPr="00CE75A2" w:rsidRDefault="00CE75A2" w:rsidP="00CE75A2">
      <w:pPr>
        <w:pStyle w:val="af2"/>
        <w:jc w:val="both"/>
        <w:rPr>
          <w:rFonts w:asciiTheme="minorHAnsi" w:hAnsiTheme="minorHAnsi"/>
          <w:i/>
        </w:rPr>
      </w:pPr>
      <w:r w:rsidRPr="00CE75A2">
        <w:rPr>
          <w:rFonts w:asciiTheme="minorHAnsi" w:hAnsiTheme="minorHAnsi"/>
          <w:i/>
        </w:rPr>
        <w:t xml:space="preserve">- не превышает </w:t>
      </w:r>
      <w:proofErr w:type="spellStart"/>
      <w:r w:rsidRPr="00CE75A2">
        <w:rPr>
          <w:rFonts w:asciiTheme="minorHAnsi" w:hAnsiTheme="minorHAnsi"/>
          <w:i/>
        </w:rPr>
        <w:t>двадцатипятикратный</w:t>
      </w:r>
      <w:proofErr w:type="spellEnd"/>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0954E8A9" w14:textId="77777777" w:rsidR="00CE75A2" w:rsidRPr="00CE75A2" w:rsidRDefault="00CE75A2" w:rsidP="00CE75A2">
      <w:pPr>
        <w:pStyle w:val="af2"/>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w:t>
      </w:r>
      <w:proofErr w:type="spellStart"/>
      <w:r w:rsidRPr="00CE75A2">
        <w:rPr>
          <w:rFonts w:asciiTheme="minorHAnsi" w:hAnsiTheme="minorHAnsi"/>
          <w:i/>
        </w:rPr>
        <w:t>двадцатипятикратного</w:t>
      </w:r>
      <w:proofErr w:type="spellEnd"/>
      <w:r w:rsidRPr="00CE75A2">
        <w:rPr>
          <w:rFonts w:asciiTheme="minorHAnsi" w:hAnsiTheme="minorHAnsi"/>
          <w:i/>
        </w:rPr>
        <w:t xml:space="preserve">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196E5132" w14:textId="77777777" w:rsidR="00CE75A2" w:rsidRPr="00CE75A2" w:rsidRDefault="00CE75A2" w:rsidP="00CE75A2">
      <w:pPr>
        <w:pStyle w:val="af2"/>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382DAEAD" w14:textId="77777777" w:rsidR="00CE75A2" w:rsidRDefault="00CE75A2" w:rsidP="00143E9D">
      <w:pPr>
        <w:widowControl w:val="0"/>
        <w:tabs>
          <w:tab w:val="left" w:pos="1276"/>
        </w:tabs>
        <w:spacing w:after="160"/>
        <w:ind w:firstLine="567"/>
        <w:jc w:val="both"/>
        <w:rPr>
          <w:rFonts w:ascii="GHEA Grapalat" w:hAnsi="GHEA Grapalat"/>
        </w:rPr>
      </w:pPr>
    </w:p>
    <w:p w14:paraId="4B92EF93" w14:textId="77777777" w:rsidR="00B73109" w:rsidRDefault="00B73109" w:rsidP="00143E9D">
      <w:pPr>
        <w:widowControl w:val="0"/>
        <w:tabs>
          <w:tab w:val="left" w:pos="1276"/>
        </w:tabs>
        <w:spacing w:after="160"/>
        <w:ind w:firstLine="567"/>
        <w:jc w:val="both"/>
        <w:rPr>
          <w:rFonts w:ascii="GHEA Grapalat" w:hAnsi="GHEA Grapalat"/>
        </w:rPr>
      </w:pPr>
    </w:p>
    <w:p w14:paraId="5EFDB43D" w14:textId="77777777" w:rsidR="00B73109" w:rsidRDefault="00B73109">
      <w:pPr>
        <w:rPr>
          <w:rFonts w:ascii="GHEA Grapalat" w:hAnsi="GHEA Grapalat"/>
        </w:rPr>
      </w:pPr>
      <w:r>
        <w:rPr>
          <w:rFonts w:ascii="GHEA Grapalat" w:hAnsi="GHEA Grapalat"/>
        </w:rPr>
        <w:br w:type="page"/>
      </w:r>
    </w:p>
    <w:p w14:paraId="45F88032" w14:textId="0D16555E" w:rsidR="0035631F" w:rsidRPr="007B5202" w:rsidRDefault="005B796C" w:rsidP="005B796C">
      <w:pPr>
        <w:widowControl w:val="0"/>
        <w:tabs>
          <w:tab w:val="left" w:pos="1276"/>
        </w:tabs>
        <w:spacing w:after="160"/>
        <w:ind w:firstLine="567"/>
        <w:jc w:val="both"/>
        <w:rPr>
          <w:ins w:id="8"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 xml:space="preserve">гарантии отобранный участник представляет согласно приложению </w:t>
      </w:r>
      <w:r w:rsidRPr="007B5202">
        <w:rPr>
          <w:rFonts w:ascii="GHEA Grapalat" w:hAnsi="GHEA Grapalat" w:cs="Sylfaen"/>
        </w:rPr>
        <w:t>4</w:t>
      </w:r>
      <w:r w:rsidR="007B5202" w:rsidRPr="007B5202">
        <w:rPr>
          <w:rFonts w:ascii="GHEA Grapalat" w:hAnsi="GHEA Grapalat" w:cs="Sylfaen"/>
        </w:rPr>
        <w:t>.</w:t>
      </w:r>
      <w:r w:rsidR="00DC375D" w:rsidRPr="007B5202">
        <w:rPr>
          <w:rStyle w:val="af6"/>
          <w:rFonts w:ascii="GHEA Grapalat" w:hAnsi="GHEA Grapalat"/>
        </w:rPr>
        <w:footnoteReference w:customMarkFollows="1" w:id="12"/>
        <w:t>13</w:t>
      </w:r>
      <w:r w:rsidR="00A6609C" w:rsidRPr="007B5202">
        <w:rPr>
          <w:rFonts w:ascii="GHEA Grapalat" w:hAnsi="GHEA Grapalat"/>
        </w:rPr>
        <w:t xml:space="preserve"> </w:t>
      </w:r>
    </w:p>
    <w:p w14:paraId="695AD78D" w14:textId="77777777" w:rsidR="00816B3C" w:rsidRPr="0001217D" w:rsidRDefault="00816B3C" w:rsidP="00816B3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5D0C30CF"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7B96751" w14:textId="77777777"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 xml:space="preserve">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w:t>
      </w:r>
      <w:proofErr w:type="spellStart"/>
      <w:r w:rsidR="002C42AD" w:rsidRPr="002C42AD">
        <w:rPr>
          <w:rFonts w:ascii="GHEA Grapalat" w:hAnsi="GHEA Grapalat"/>
        </w:rPr>
        <w:t>договора</w:t>
      </w:r>
      <w:r w:rsidR="0076724B">
        <w:rPr>
          <w:rFonts w:ascii="GHEA Grapalat" w:hAnsi="GHEA Grapalat"/>
        </w:rPr>
        <w:t>.</w:t>
      </w:r>
      <w:r w:rsidR="001723D6" w:rsidRPr="001775FE">
        <w:rPr>
          <w:rFonts w:ascii="GHEA Grapalat" w:hAnsi="GHEA Grapalat"/>
        </w:rPr>
        <w:t>Обеспечение</w:t>
      </w:r>
      <w:proofErr w:type="spellEnd"/>
      <w:r w:rsidR="001723D6" w:rsidRPr="001775FE">
        <w:rPr>
          <w:rFonts w:ascii="GHEA Grapalat" w:hAnsi="GHEA Grapalat"/>
        </w:rPr>
        <w:t xml:space="preserve">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банковской гарантии (Приложение 5)</w:t>
      </w:r>
      <w:r w:rsidR="00375E5E" w:rsidRPr="001775FE">
        <w:rPr>
          <w:rFonts w:ascii="GHEA Grapalat" w:hAnsi="GHEA Grapalat"/>
        </w:rPr>
        <w:t xml:space="preserve"> или наличных денег</w:t>
      </w:r>
      <w:r w:rsidR="00F570C2" w:rsidRPr="001775FE">
        <w:rPr>
          <w:rStyle w:val="af6"/>
          <w:rFonts w:ascii="GHEA Grapalat" w:hAnsi="GHEA Grapalat"/>
        </w:rPr>
        <w:footnoteReference w:customMarkFollows="1" w:id="13"/>
        <w:t>14</w:t>
      </w:r>
      <w:r w:rsidR="00375E5E" w:rsidRPr="001775FE">
        <w:rPr>
          <w:rFonts w:ascii="GHEA Grapalat" w:hAnsi="GHEA Grapalat"/>
        </w:rPr>
        <w:t>.</w:t>
      </w:r>
    </w:p>
    <w:p w14:paraId="5EBD5A67" w14:textId="77777777" w:rsidR="00275C43" w:rsidRPr="00D544B3" w:rsidRDefault="0058395E" w:rsidP="00B46D58">
      <w:pPr>
        <w:widowControl w:val="0"/>
        <w:tabs>
          <w:tab w:val="left" w:pos="1276"/>
        </w:tabs>
        <w:spacing w:after="160"/>
        <w:ind w:firstLine="567"/>
        <w:jc w:val="both"/>
        <w:rPr>
          <w:rFonts w:ascii="GHEA Grapalat" w:hAnsi="GHEA Grapalat"/>
        </w:rPr>
      </w:pPr>
      <w:r w:rsidRPr="00D544B3">
        <w:rPr>
          <w:rFonts w:ascii="GHEA Grapalat" w:hAnsi="GHEA Grapalat"/>
        </w:rPr>
        <w:t xml:space="preserve">Если процедура закупки организована </w:t>
      </w:r>
      <w:r w:rsidR="00C430F4" w:rsidRPr="00D544B3">
        <w:rPr>
          <w:rFonts w:ascii="GHEA Grapalat" w:hAnsi="GHEA Grapalat"/>
        </w:rPr>
        <w:t xml:space="preserve">по лотам </w:t>
      </w:r>
      <w:r w:rsidRPr="00D544B3">
        <w:rPr>
          <w:rFonts w:ascii="GHEA Grapalat" w:hAnsi="GHEA Grapalat"/>
        </w:rPr>
        <w:t xml:space="preserve">и участник признается </w:t>
      </w:r>
      <w:r w:rsidR="00740EF5" w:rsidRPr="00D544B3">
        <w:rPr>
          <w:rFonts w:ascii="GHEA Grapalat" w:hAnsi="GHEA Grapalat"/>
        </w:rPr>
        <w:t>ото</w:t>
      </w:r>
      <w:r w:rsidRPr="00D544B3">
        <w:rPr>
          <w:rFonts w:ascii="GHEA Grapalat" w:hAnsi="GHEA Grapalat"/>
        </w:rPr>
        <w:t xml:space="preserve">бранным участником </w:t>
      </w:r>
      <w:r w:rsidR="00740EF5" w:rsidRPr="00D544B3">
        <w:rPr>
          <w:rFonts w:ascii="GHEA Grapalat" w:hAnsi="GHEA Grapalat"/>
        </w:rPr>
        <w:t>по</w:t>
      </w:r>
      <w:r w:rsidRPr="00D544B3">
        <w:rPr>
          <w:rFonts w:ascii="GHEA Grapalat" w:hAnsi="GHEA Grapalat"/>
        </w:rPr>
        <w:t xml:space="preserve"> более чем одно</w:t>
      </w:r>
      <w:r w:rsidR="00740EF5" w:rsidRPr="00D544B3">
        <w:rPr>
          <w:rFonts w:ascii="GHEA Grapalat" w:hAnsi="GHEA Grapalat"/>
        </w:rPr>
        <w:t>му лоту</w:t>
      </w:r>
      <w:r w:rsidR="00835B80" w:rsidRPr="00D544B3">
        <w:rPr>
          <w:rFonts w:ascii="GHEA Grapalat" w:hAnsi="GHEA Grapalat"/>
        </w:rPr>
        <w:t>,</w:t>
      </w:r>
      <w:r w:rsidR="00835B80" w:rsidRPr="00D544B3">
        <w:rPr>
          <w:rFonts w:ascii="GHEA Grapalat" w:hAnsi="GHEA Grapalat" w:cs="Sylfaen"/>
        </w:rPr>
        <w:t xml:space="preserve"> то он может предоставить обеспечение договора как </w:t>
      </w:r>
      <w:r w:rsidR="00835B80" w:rsidRPr="00D544B3">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D544B3">
        <w:rPr>
          <w:rFonts w:ascii="GHEA Grapalat" w:hAnsi="GHEA Grapalat" w:cs="Sylfaen"/>
        </w:rPr>
        <w:t>к сумме цен закупок представленных лотов</w:t>
      </w:r>
      <w:r w:rsidR="009475F4" w:rsidRPr="00D544B3">
        <w:rPr>
          <w:rFonts w:ascii="GHEA Grapalat" w:hAnsi="GHEA Grapalat"/>
        </w:rPr>
        <w:t xml:space="preserve"> с учетом требований 9-ого подпункта 32-ого пункта Порядка.</w:t>
      </w:r>
      <w:r w:rsidR="00740EF5" w:rsidRPr="00D544B3">
        <w:rPr>
          <w:rFonts w:ascii="GHEA Grapalat" w:hAnsi="GHEA Grapalat"/>
        </w:rPr>
        <w:t xml:space="preserve"> </w:t>
      </w:r>
    </w:p>
    <w:p w14:paraId="2142024D"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B236A5">
        <w:rPr>
          <w:rFonts w:ascii="GHEA Grapalat" w:hAnsi="GHEA Grapalat"/>
          <w:color w:val="C00000"/>
        </w:rPr>
        <w:t>9</w:t>
      </w:r>
      <w:r w:rsidR="00456B02" w:rsidRPr="00B236A5">
        <w:rPr>
          <w:rFonts w:ascii="GHEA Grapalat" w:hAnsi="GHEA Grapalat"/>
          <w:color w:val="C00000"/>
        </w:rPr>
        <w:t>0</w:t>
      </w:r>
      <w:r w:rsidRPr="00B236A5">
        <w:rPr>
          <w:rFonts w:ascii="GHEA Grapalat" w:hAnsi="GHEA Grapalat"/>
          <w:color w:val="C00000"/>
        </w:rPr>
        <w:t xml:space="preserve">-го рабочего </w:t>
      </w:r>
      <w:r w:rsidRPr="001775FE">
        <w:rPr>
          <w:rFonts w:ascii="GHEA Grapalat" w:hAnsi="GHEA Grapalat"/>
        </w:rPr>
        <w:t>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C5F187D"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73B6F6A"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6E2E2706"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28A5045B" w14:textId="77777777" w:rsidR="005162B1" w:rsidRPr="00D544B3" w:rsidRDefault="00030D40" w:rsidP="00B46D58">
      <w:pPr>
        <w:widowControl w:val="0"/>
        <w:tabs>
          <w:tab w:val="left" w:pos="1276"/>
        </w:tabs>
        <w:spacing w:after="160"/>
        <w:ind w:firstLine="567"/>
        <w:jc w:val="both"/>
        <w:rPr>
          <w:rFonts w:ascii="GHEA Grapalat" w:hAnsi="GHEA Grapalat"/>
        </w:rPr>
      </w:pPr>
      <w:r w:rsidRPr="00D544B3">
        <w:rPr>
          <w:rFonts w:ascii="GHEA Grapalat" w:hAnsi="GHEA Grapalat"/>
        </w:rPr>
        <w:t>10.</w:t>
      </w:r>
      <w:r w:rsidR="00401B30" w:rsidRPr="00D544B3">
        <w:rPr>
          <w:rFonts w:ascii="GHEA Grapalat" w:hAnsi="GHEA Grapalat"/>
        </w:rPr>
        <w:t>6</w:t>
      </w:r>
      <w:r w:rsidR="003E194D" w:rsidRPr="00D544B3">
        <w:rPr>
          <w:rFonts w:ascii="GHEA Grapalat" w:hAnsi="GHEA Grapalat"/>
        </w:rPr>
        <w:t>.</w:t>
      </w:r>
      <w:r w:rsidR="008F0732" w:rsidRPr="00D544B3">
        <w:rPr>
          <w:rFonts w:ascii="GHEA Grapalat" w:hAnsi="GHEA Grapalat"/>
        </w:rPr>
        <w:t xml:space="preserve"> </w:t>
      </w:r>
      <w:r w:rsidRPr="00D544B3">
        <w:rPr>
          <w:rFonts w:ascii="GHEA Grapalat" w:hAnsi="GHEA Grapalat"/>
        </w:rPr>
        <w:t>Если в рамках процедуры закупки, организованной по лотам</w:t>
      </w:r>
      <w:r w:rsidR="00DC14CE" w:rsidRPr="00D544B3">
        <w:rPr>
          <w:rFonts w:ascii="GHEA Grapalat" w:hAnsi="GHEA Grapalat"/>
        </w:rPr>
        <w:t xml:space="preserve"> </w:t>
      </w:r>
      <w:r w:rsidR="00125AA6" w:rsidRPr="00D544B3">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544B3">
        <w:rPr>
          <w:rFonts w:ascii="GHEA Grapalat" w:hAnsi="GHEA Grapalat"/>
        </w:rPr>
        <w:t>я квалификации и</w:t>
      </w:r>
      <w:r w:rsidR="00125AA6" w:rsidRPr="00D544B3">
        <w:rPr>
          <w:rFonts w:ascii="GHEA Grapalat" w:hAnsi="GHEA Grapalat"/>
        </w:rPr>
        <w:t xml:space="preserve"> договора выплачива</w:t>
      </w:r>
      <w:r w:rsidR="00DC14CE" w:rsidRPr="00D544B3">
        <w:rPr>
          <w:rFonts w:ascii="GHEA Grapalat" w:hAnsi="GHEA Grapalat"/>
        </w:rPr>
        <w:t>ю</w:t>
      </w:r>
      <w:r w:rsidR="00125AA6" w:rsidRPr="00D544B3">
        <w:rPr>
          <w:rFonts w:ascii="GHEA Grapalat" w:hAnsi="GHEA Grapalat"/>
        </w:rPr>
        <w:t>тся в размере суммы, исчисленной только за этот лот</w:t>
      </w:r>
      <w:r w:rsidR="00DC14CE" w:rsidRPr="00D544B3">
        <w:rPr>
          <w:rFonts w:ascii="GHEA Grapalat" w:hAnsi="GHEA Grapalat"/>
        </w:rPr>
        <w:t>.</w:t>
      </w:r>
    </w:p>
    <w:p w14:paraId="5DA4D03A" w14:textId="77777777" w:rsidR="00C40C1E" w:rsidRDefault="00C40C1E" w:rsidP="00277791">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16D5319E" w14:textId="77777777" w:rsidR="003E194D" w:rsidRPr="00A9038F" w:rsidRDefault="003E194D" w:rsidP="00FA06DB">
      <w:pPr>
        <w:widowControl w:val="0"/>
        <w:tabs>
          <w:tab w:val="left" w:pos="1134"/>
        </w:tabs>
        <w:spacing w:after="160"/>
        <w:ind w:firstLine="567"/>
        <w:jc w:val="both"/>
        <w:rPr>
          <w:rFonts w:ascii="GHEA Grapalat" w:hAnsi="GHEA Grapalat"/>
        </w:rPr>
      </w:pPr>
      <w:r w:rsidRPr="005114D0">
        <w:rPr>
          <w:rFonts w:ascii="GHEA Grapalat" w:hAnsi="GHEA Grapalat"/>
        </w:rPr>
        <w:tab/>
      </w:r>
    </w:p>
    <w:p w14:paraId="0BDD2722" w14:textId="77777777" w:rsidR="008C28C9" w:rsidRDefault="008C28C9" w:rsidP="008C28C9">
      <w:pPr>
        <w:widowControl w:val="0"/>
        <w:tabs>
          <w:tab w:val="left" w:pos="1134"/>
        </w:tabs>
        <w:spacing w:after="160"/>
        <w:ind w:firstLine="567"/>
        <w:jc w:val="center"/>
        <w:rPr>
          <w:rFonts w:ascii="GHEA Grapalat" w:hAnsi="GHEA Grapalat"/>
          <w:b/>
          <w:lang w:val="hy-AM"/>
        </w:rPr>
      </w:pPr>
    </w:p>
    <w:p w14:paraId="3E3307B0"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46BAB79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421EEB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24D02B5D" w14:textId="24334525"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Совета старейшин общины.</w:t>
      </w:r>
    </w:p>
    <w:p w14:paraId="611C67C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19C6F539"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14:paraId="00BA45B5"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510D480"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1B4D843" w14:textId="77777777" w:rsidR="001F6A95" w:rsidRDefault="001F6A95" w:rsidP="00B46D58">
      <w:pPr>
        <w:widowControl w:val="0"/>
        <w:spacing w:after="160"/>
        <w:ind w:left="567" w:right="565"/>
        <w:jc w:val="center"/>
        <w:rPr>
          <w:rFonts w:ascii="GHEA Grapalat" w:hAnsi="GHEA Grapalat"/>
          <w:b/>
        </w:rPr>
      </w:pPr>
    </w:p>
    <w:p w14:paraId="41D97CA8"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4F900C6D" w14:textId="77777777" w:rsidR="00AE679C" w:rsidRDefault="00AE679C" w:rsidP="00B46D58">
      <w:pPr>
        <w:widowControl w:val="0"/>
        <w:spacing w:after="160"/>
        <w:ind w:firstLine="567"/>
        <w:jc w:val="both"/>
        <w:rPr>
          <w:rFonts w:ascii="GHEA Grapalat" w:hAnsi="GHEA Grapalat"/>
        </w:rPr>
      </w:pPr>
    </w:p>
    <w:p w14:paraId="643991CE"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F9B6E5F"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8E5E084"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05E31607"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73D0B77F"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91C82BE"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5D07363"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68E777ED" w14:textId="77777777" w:rsidR="00023AFA" w:rsidRPr="00570BBD" w:rsidRDefault="00023AFA" w:rsidP="007B3A2A">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12F0AC92"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36191EFA"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7CC630A9"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A45CD69"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2E62576"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1238046D"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A0E73F0" w14:textId="77777777" w:rsidR="00023AFA" w:rsidRDefault="00023AFA" w:rsidP="007B3A2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6782635A" w14:textId="77777777" w:rsidR="00023AFA" w:rsidRPr="00570BBD" w:rsidRDefault="00023AFA" w:rsidP="007B3A2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102A5122"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42774C3C" w14:textId="77777777"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75B46D30"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25CDD103"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xml:space="preserve">, за исключением случаев, когда </w:t>
      </w:r>
      <w:r w:rsidRPr="005319EB">
        <w:rPr>
          <w:rFonts w:ascii="GHEA Grapalat" w:hAnsi="GHEA Grapalat"/>
        </w:rPr>
        <w:lastRenderedPageBreak/>
        <w:t>он обосновывает невозможность предъявления доказательства по независящим от него причинам</w:t>
      </w:r>
      <w:r>
        <w:rPr>
          <w:rFonts w:ascii="GHEA Grapalat" w:hAnsi="GHEA Grapalat"/>
        </w:rPr>
        <w:t>.</w:t>
      </w:r>
    </w:p>
    <w:p w14:paraId="63D81C41"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74C0E458"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2704F20A"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3C63D08"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72015C0" w14:textId="77777777" w:rsidR="00023AFA" w:rsidRPr="00570BBD" w:rsidRDefault="00023AFA" w:rsidP="007B3A2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54EF4948" w14:textId="77777777"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7ADB2386" w14:textId="77777777" w:rsidR="00096865" w:rsidRPr="00374F4A" w:rsidRDefault="009B5628" w:rsidP="00F325A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43EEB9C0" w14:textId="77777777" w:rsidR="008842CE" w:rsidRPr="00374F4A" w:rsidRDefault="008842CE" w:rsidP="00B46D58">
      <w:pPr>
        <w:widowControl w:val="0"/>
        <w:spacing w:after="160"/>
        <w:jc w:val="center"/>
        <w:rPr>
          <w:rFonts w:ascii="GHEA Grapalat" w:hAnsi="GHEA Grapalat"/>
          <w:b/>
        </w:rPr>
      </w:pPr>
    </w:p>
    <w:p w14:paraId="3858CE25"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41E941A6" w14:textId="77777777" w:rsidR="00096865" w:rsidRPr="009044F1" w:rsidRDefault="00096865" w:rsidP="00B46D58">
      <w:pPr>
        <w:widowControl w:val="0"/>
        <w:spacing w:after="160"/>
        <w:jc w:val="center"/>
        <w:rPr>
          <w:rFonts w:ascii="GHEA Grapalat" w:hAnsi="GHEA Grapalat"/>
        </w:rPr>
      </w:pPr>
    </w:p>
    <w:p w14:paraId="2C885FD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6D1691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ABA453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6FF2ED8"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6B4EDB5"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lastRenderedPageBreak/>
        <w:t>2. ЗАЯВКА НА ПРОЦЕДУРУ</w:t>
      </w:r>
    </w:p>
    <w:p w14:paraId="26101F68"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5391ACC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6701D68D" w14:textId="77777777" w:rsidR="00B236A5" w:rsidRPr="00A41CE3" w:rsidRDefault="00B236A5" w:rsidP="00B236A5">
      <w:pPr>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w:t>
      </w:r>
      <w:proofErr w:type="spellStart"/>
      <w:r>
        <w:rPr>
          <w:rFonts w:ascii="GHEA Grapalat" w:hAnsi="GHEA Grapalat"/>
        </w:rPr>
        <w:t>объявлени</w:t>
      </w:r>
      <w:proofErr w:type="spellEnd"/>
      <w:r>
        <w:rPr>
          <w:rFonts w:ascii="GHEA Grapalat" w:hAnsi="GHEA Grapalat"/>
          <w:lang w:val="en-US"/>
        </w:rPr>
        <w:t>e</w:t>
      </w:r>
      <w:r>
        <w:rPr>
          <w:rFonts w:ascii="GHEA Grapalat" w:hAnsi="GHEA Grapalat"/>
        </w:rPr>
        <w:t xml:space="preserve"> </w:t>
      </w:r>
      <w:r w:rsidRPr="001504AC">
        <w:rPr>
          <w:rFonts w:ascii="GHEA Grapalat" w:hAnsi="GHEA Grapalat"/>
        </w:rPr>
        <w:t>н</w:t>
      </w:r>
      <w:r w:rsidRPr="009044F1">
        <w:rPr>
          <w:rFonts w:ascii="GHEA Grapalat" w:hAnsi="GHEA Grapalat"/>
        </w:rPr>
        <w:t>а участие в процедуре согласно Приложению №1;</w:t>
      </w:r>
      <w:r w:rsidRPr="00A41CE3">
        <w:rPr>
          <w:rFonts w:ascii="GHEA Grapalat" w:hAnsi="GHEA Grapalat"/>
        </w:rPr>
        <w:t xml:space="preserve"> , 1.3/</w:t>
      </w:r>
      <w:r w:rsidRPr="00C8110C">
        <w:rPr>
          <w:rFonts w:asciiTheme="minorHAnsi" w:hAnsiTheme="minorHAnsi"/>
          <w:i/>
          <w:sz w:val="20"/>
          <w:szCs w:val="20"/>
          <w:lang w:val="af-ZA"/>
        </w:rPr>
        <w:t xml:space="preserve"> </w:t>
      </w:r>
      <w:r w:rsidRPr="00A41CE3">
        <w:rPr>
          <w:rFonts w:ascii="GHEA Grapalat" w:hAnsi="GHEA Grapalat"/>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4A45EB3E"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775E80E3"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af6"/>
          <w:rFonts w:ascii="GHEA Grapalat" w:hAnsi="GHEA Grapalat"/>
        </w:rPr>
        <w:footnoteReference w:customMarkFollows="1" w:id="14"/>
        <w:t>16</w:t>
      </w:r>
    </w:p>
    <w:p w14:paraId="7F837CB9"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разборчивый вариант, </w:t>
      </w:r>
      <w:r w:rsidR="00D41F7D" w:rsidRPr="00B138F3">
        <w:rPr>
          <w:rFonts w:ascii="GHEA Grapalat" w:hAnsi="GHEA Grapalat"/>
        </w:rPr>
        <w:t>воспроизведенный</w:t>
      </w:r>
      <w:r w:rsidRPr="00B138F3">
        <w:rPr>
          <w:rFonts w:ascii="GHEA Grapalat" w:hAnsi="GHEA Grapalat"/>
        </w:rPr>
        <w:t xml:space="preserve"> (отсканированный) с оригинала документа, удостоверяющего оплату наличных денег или оригинала банковской гарантии.</w:t>
      </w:r>
      <w:r w:rsidR="00D27BE8" w:rsidRPr="00D27BE8">
        <w:rPr>
          <w:rFonts w:ascii="GHEA Grapalat" w:hAnsi="GHEA Grapalat"/>
        </w:rPr>
        <w:t xml:space="preserve"> </w:t>
      </w:r>
      <w:r w:rsidR="00D06AAC" w:rsidRPr="00B138F3">
        <w:rPr>
          <w:rFonts w:ascii="GHEA Grapalat" w:hAnsi="GHEA Grapalat"/>
        </w:rPr>
        <w:t>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гарантии вариант, при условии, что его оригинал представляет</w:t>
      </w:r>
      <w:r w:rsidR="00301EBE" w:rsidRPr="00B138F3">
        <w:rPr>
          <w:rFonts w:ascii="GHEA Grapalat" w:hAnsi="GHEA Grapalat"/>
        </w:rPr>
        <w:t>ся</w:t>
      </w:r>
      <w:r w:rsidR="00D06AAC" w:rsidRPr="00B138F3">
        <w:rPr>
          <w:rFonts w:ascii="GHEA Grapalat" w:hAnsi="GHEA Grapalat"/>
        </w:rPr>
        <w:t xml:space="preserve"> в оценочную комиссию до 17:00 по ереванскому времени рабочего дня, следующего за истечением </w:t>
      </w:r>
      <w:r w:rsidR="00301EBE" w:rsidRPr="00B138F3">
        <w:rPr>
          <w:rFonts w:ascii="GHEA Grapalat" w:hAnsi="GHEA Grapalat"/>
        </w:rPr>
        <w:t xml:space="preserve">окончательного </w:t>
      </w:r>
      <w:r w:rsidR="00D06AAC" w:rsidRPr="00B138F3">
        <w:rPr>
          <w:rFonts w:ascii="GHEA Grapalat" w:hAnsi="GHEA Grapalat"/>
        </w:rPr>
        <w:t>срока подачи заявок</w:t>
      </w:r>
      <w:r w:rsidR="00161B32">
        <w:rPr>
          <w:rFonts w:ascii="GHEA Grapalat" w:hAnsi="GHEA Grapalat"/>
        </w:rPr>
        <w:t xml:space="preserve"> с сопроводительным письмом</w:t>
      </w:r>
      <w:r w:rsidRPr="00B138F3">
        <w:rPr>
          <w:rFonts w:ascii="GHEA Grapalat" w:hAnsi="GHEA Grapalat"/>
        </w:rPr>
        <w:t>.</w:t>
      </w:r>
      <w:r w:rsidR="00F567E4">
        <w:rPr>
          <w:rStyle w:val="af6"/>
          <w:rFonts w:ascii="GHEA Grapalat" w:hAnsi="GHEA Grapalat"/>
        </w:rPr>
        <w:footnoteReference w:customMarkFollows="1" w:id="15"/>
        <w:t>17</w:t>
      </w:r>
    </w:p>
    <w:p w14:paraId="7254B393"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3679FDAC"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01057F4A" w14:textId="77777777"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14:paraId="4AF0D827" w14:textId="77777777"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w:t>
      </w:r>
      <w:r w:rsidR="006F2D9C" w:rsidRPr="00FF3E38">
        <w:rPr>
          <w:rFonts w:ascii="GHEA Grapalat" w:hAnsi="GHEA Grapalat"/>
        </w:rPr>
        <w:lastRenderedPageBreak/>
        <w:t>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14A138B2" w14:textId="77777777" w:rsidR="006F2D9C" w:rsidRPr="00FF3E38" w:rsidRDefault="006F2D9C" w:rsidP="006F2D9C">
      <w:pPr>
        <w:ind w:firstLine="567"/>
        <w:jc w:val="both"/>
        <w:rPr>
          <w:rFonts w:ascii="GHEA Grapalat" w:hAnsi="GHEA Grapalat"/>
        </w:rPr>
      </w:pPr>
    </w:p>
    <w:p w14:paraId="0808D285" w14:textId="77777777"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8A3A35" w:rsidRPr="00FF3E38">
        <w:rPr>
          <w:rStyle w:val="af6"/>
          <w:rFonts w:ascii="GHEA Grapalat" w:hAnsi="GHEA Grapalat"/>
          <w:sz w:val="24"/>
          <w:szCs w:val="24"/>
        </w:rPr>
        <w:footnoteReference w:customMarkFollows="1" w:id="16"/>
        <w:t>18</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14:paraId="5580E13A" w14:textId="77777777"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C4D4EA7" w14:textId="77777777" w:rsidR="00B90C52" w:rsidRPr="00B64897" w:rsidRDefault="00B90C52" w:rsidP="00F27A50">
      <w:pPr>
        <w:pStyle w:val="norm"/>
        <w:spacing w:line="240" w:lineRule="auto"/>
        <w:rPr>
          <w:rFonts w:ascii="GHEA Grapalat" w:hAnsi="GHEA Grapalat"/>
          <w:sz w:val="24"/>
          <w:szCs w:val="24"/>
        </w:rPr>
      </w:pPr>
    </w:p>
    <w:p w14:paraId="4CCF3BAD"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453141FA" w14:textId="77777777"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14:paraId="0DBCDD67"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21867A22" w14:textId="491832D8"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55659" w:rsidRPr="003B1893">
        <w:rPr>
          <w:rFonts w:ascii="GHEA Grapalat" w:hAnsi="GHEA Grapalat"/>
          <w:b/>
          <w:sz w:val="24"/>
          <w:szCs w:val="24"/>
        </w:rPr>
        <w:t>"</w:t>
      </w:r>
      <w:r w:rsidR="00315C7C" w:rsidRPr="00315C7C">
        <w:t xml:space="preserve"> </w:t>
      </w:r>
      <w:r w:rsidR="00315C7C" w:rsidRPr="00315C7C">
        <w:rPr>
          <w:rFonts w:ascii="GHEA Grapalat" w:hAnsi="GHEA Grapalat"/>
          <w:b/>
          <w:sz w:val="24"/>
          <w:szCs w:val="24"/>
        </w:rPr>
        <w:t>АМХХ-БНАШШДШ-23/0</w:t>
      </w:r>
      <w:r w:rsidR="009D0A6F">
        <w:rPr>
          <w:rFonts w:ascii="GHEA Grapalat" w:hAnsi="GHEA Grapalat"/>
          <w:b/>
          <w:sz w:val="24"/>
          <w:szCs w:val="24"/>
          <w:lang w:val="hy-AM"/>
        </w:rPr>
        <w:t>2</w:t>
      </w:r>
      <w:r w:rsidR="00955659" w:rsidRPr="003B1893">
        <w:rPr>
          <w:rFonts w:ascii="GHEA Grapalat" w:hAnsi="GHEA Grapalat"/>
          <w:b/>
          <w:sz w:val="24"/>
          <w:szCs w:val="24"/>
        </w:rPr>
        <w:t>"</w:t>
      </w:r>
    </w:p>
    <w:p w14:paraId="3F08294B" w14:textId="77777777" w:rsidR="00B2572B" w:rsidRPr="00374F4A" w:rsidRDefault="00B2572B" w:rsidP="00B46D58">
      <w:pPr>
        <w:widowControl w:val="0"/>
        <w:spacing w:after="120"/>
        <w:jc w:val="center"/>
        <w:rPr>
          <w:rFonts w:ascii="GHEA Grapalat" w:hAnsi="GHEA Grapalat" w:cs="Sylfaen"/>
          <w:b/>
        </w:rPr>
      </w:pPr>
    </w:p>
    <w:p w14:paraId="3724EBE7"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1E7AC59A"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66FB5FC3" w14:textId="77777777" w:rsidR="00B2572B" w:rsidRPr="00374F4A" w:rsidRDefault="00B2572B" w:rsidP="00B46D58">
      <w:pPr>
        <w:widowControl w:val="0"/>
        <w:spacing w:after="120"/>
        <w:jc w:val="center"/>
        <w:rPr>
          <w:rFonts w:ascii="GHEA Grapalat" w:hAnsi="GHEA Grapalat"/>
        </w:rPr>
      </w:pPr>
    </w:p>
    <w:p w14:paraId="5495AC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CFD3EF6"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65099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412D6508"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1043F9EF" w14:textId="4A56CC97" w:rsidR="00374F4A" w:rsidRPr="00C4157A" w:rsidRDefault="00374F4A" w:rsidP="00315C7C">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315C7C" w:rsidRPr="00315C7C">
        <w:rPr>
          <w:rFonts w:ascii="GHEA Grapalat" w:hAnsi="GHEA Grapalat"/>
          <w:b/>
        </w:rPr>
        <w:t>АМХХ-БНАШШДШ-23/0</w:t>
      </w:r>
      <w:r w:rsidR="009D0A6F">
        <w:rPr>
          <w:rFonts w:ascii="GHEA Grapalat" w:hAnsi="GHEA Grapalat"/>
          <w:b/>
          <w:lang w:val="hy-AM"/>
        </w:rPr>
        <w:t>2</w:t>
      </w:r>
      <w:r w:rsidR="00315C7C">
        <w:rPr>
          <w:rFonts w:ascii="GHEA Grapalat" w:hAnsi="GHEA Grapalat"/>
          <w:lang w:val="hy-AM"/>
        </w:rPr>
        <w:t xml:space="preserve">  </w:t>
      </w:r>
      <w:proofErr w:type="spellStart"/>
      <w:r w:rsidRPr="000C1746">
        <w:rPr>
          <w:rFonts w:ascii="GHEA Grapalat" w:hAnsi="GHEA Grapalat"/>
          <w:sz w:val="16"/>
        </w:rPr>
        <w:t>аименование</w:t>
      </w:r>
      <w:proofErr w:type="spellEnd"/>
      <w:r w:rsidRPr="000C1746">
        <w:rPr>
          <w:rFonts w:ascii="GHEA Grapalat" w:hAnsi="GHEA Grapalat"/>
          <w:sz w:val="16"/>
        </w:rPr>
        <w:t xml:space="preserve"> заказчика</w:t>
      </w:r>
    </w:p>
    <w:p w14:paraId="1AD7F4BB"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69D4788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720E801"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647125BC"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63C1800D"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15A5C00" w14:textId="77777777" w:rsidR="000612B9" w:rsidRDefault="000612B9" w:rsidP="00B46D58">
      <w:pPr>
        <w:jc w:val="both"/>
        <w:rPr>
          <w:rFonts w:ascii="GHEA Grapalat" w:hAnsi="GHEA Grapalat"/>
        </w:rPr>
      </w:pPr>
    </w:p>
    <w:p w14:paraId="52882758"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4C5A2F6A"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3AD9C42F" w14:textId="77777777" w:rsidR="000612B9" w:rsidRDefault="000612B9" w:rsidP="00B46D58">
      <w:pPr>
        <w:jc w:val="both"/>
        <w:rPr>
          <w:rFonts w:ascii="GHEA Grapalat" w:hAnsi="GHEA Grapalat"/>
        </w:rPr>
      </w:pPr>
    </w:p>
    <w:p w14:paraId="4F480E46"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A586D0C"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D5C2220" w14:textId="77777777" w:rsidR="00B138F3" w:rsidRDefault="00B138F3" w:rsidP="00B46D58">
      <w:pPr>
        <w:jc w:val="both"/>
        <w:rPr>
          <w:rFonts w:ascii="GHEA Grapalat" w:hAnsi="GHEA Grapalat"/>
        </w:rPr>
      </w:pPr>
    </w:p>
    <w:p w14:paraId="62960B60"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313F5557"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5B9C0EC" w14:textId="77777777" w:rsidR="00B138F3" w:rsidRDefault="00B138F3" w:rsidP="00F96993">
      <w:pPr>
        <w:jc w:val="both"/>
        <w:rPr>
          <w:rFonts w:ascii="GHEA Grapalat" w:hAnsi="GHEA Grapalat"/>
        </w:rPr>
      </w:pPr>
    </w:p>
    <w:p w14:paraId="222B012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66D8838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1B3A684D" w14:textId="77777777" w:rsidR="00B16483" w:rsidRDefault="00B16483" w:rsidP="00F96993">
      <w:pPr>
        <w:jc w:val="both"/>
        <w:rPr>
          <w:rFonts w:ascii="GHEA Grapalat" w:hAnsi="GHEA Grapalat"/>
          <w:sz w:val="18"/>
          <w:szCs w:val="18"/>
        </w:rPr>
      </w:pPr>
    </w:p>
    <w:p w14:paraId="2AC0036D"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235041F1"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8FE901E" w14:textId="77777777" w:rsidR="00B16483" w:rsidRPr="00D3436F" w:rsidRDefault="00B16483" w:rsidP="00B16483">
      <w:pPr>
        <w:tabs>
          <w:tab w:val="left" w:pos="7371"/>
        </w:tabs>
        <w:spacing w:after="160"/>
        <w:ind w:left="3544" w:firstLine="3"/>
        <w:jc w:val="both"/>
        <w:rPr>
          <w:rFonts w:ascii="GHEA Grapalat" w:hAnsi="GHEA Grapalat"/>
          <w:sz w:val="16"/>
        </w:rPr>
      </w:pPr>
    </w:p>
    <w:p w14:paraId="38EBB95F"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46334F9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98265FF"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5A8FBC4E"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5737DFEA" w14:textId="77777777" w:rsidR="00C65D59" w:rsidRPr="00403A28" w:rsidRDefault="00C65D59" w:rsidP="00C65D59">
      <w:pPr>
        <w:rPr>
          <w:ins w:id="9" w:author="Vardan" w:date="2022-10-29T19:53:00Z"/>
          <w:rFonts w:ascii="GHEA Grapalat" w:hAnsi="GHEA Grapalat"/>
          <w:i/>
          <w:sz w:val="16"/>
          <w:highlight w:val="cyan"/>
          <w:vertAlign w:val="superscript"/>
          <w:lang w:val="es-ES"/>
        </w:rPr>
      </w:pPr>
    </w:p>
    <w:p w14:paraId="1595FD36" w14:textId="38734DEE" w:rsidR="00C65D59" w:rsidRPr="00955659" w:rsidRDefault="00C65D59" w:rsidP="00955659">
      <w:pPr>
        <w:jc w:val="both"/>
        <w:rPr>
          <w:rFonts w:ascii="GHEA Grapalat" w:hAnsi="GHEA Grapalat" w:cs="Sylfaen"/>
        </w:rPr>
      </w:pPr>
      <w:r w:rsidRPr="00800B26">
        <w:rPr>
          <w:rFonts w:ascii="GHEA Grapalat" w:hAnsi="GHEA Grapalat"/>
          <w:lang w:val="hy-AM"/>
        </w:rPr>
        <w:lastRenderedPageBreak/>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Pr="00800B26">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315C7C" w:rsidRPr="00315C7C">
        <w:rPr>
          <w:rFonts w:ascii="GHEA Grapalat" w:hAnsi="GHEA Grapalat"/>
          <w:b/>
        </w:rPr>
        <w:t>АМХХ-БНАШШДШ-23/0</w:t>
      </w:r>
      <w:r w:rsidR="009D0A6F">
        <w:rPr>
          <w:rFonts w:ascii="GHEA Grapalat" w:hAnsi="GHEA Grapalat"/>
          <w:b/>
          <w:lang w:val="hy-AM"/>
        </w:rPr>
        <w:t>2</w:t>
      </w:r>
      <w:r w:rsidR="00D544B3">
        <w:rPr>
          <w:rFonts w:ascii="GHEA Grapalat" w:hAnsi="GHEA Grapalat"/>
          <w:lang w:val="hy-AM"/>
        </w:rPr>
        <w:t xml:space="preserve">  </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361FB4FE" w14:textId="77777777" w:rsidR="00C65D59" w:rsidRPr="00800B26" w:rsidRDefault="00C65D59" w:rsidP="00C65D59">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96F4CD6" w14:textId="77777777" w:rsidR="006B3E56" w:rsidRPr="00AC309E" w:rsidRDefault="00C65D59" w:rsidP="00AC309E">
      <w:pPr>
        <w:widowControl w:val="0"/>
        <w:spacing w:after="16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DE3A268" w14:textId="737A45D8" w:rsidR="006B3E56" w:rsidRPr="00955659" w:rsidRDefault="00AC309E" w:rsidP="00955659">
      <w:pPr>
        <w:jc w:val="both"/>
        <w:rPr>
          <w:rFonts w:ascii="GHEA Grapalat" w:hAnsi="GHEA Grapalat" w:cs="Sylfaen"/>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315C7C" w:rsidRPr="00315C7C">
        <w:rPr>
          <w:rFonts w:ascii="GHEA Grapalat" w:hAnsi="GHEA Grapalat"/>
          <w:b/>
        </w:rPr>
        <w:t>АМХХ-БНАШШДШ-23/0</w:t>
      </w:r>
      <w:r w:rsidR="009D0A6F">
        <w:rPr>
          <w:rFonts w:ascii="GHEA Grapalat" w:hAnsi="GHEA Grapalat"/>
          <w:b/>
          <w:lang w:val="hy-AM"/>
        </w:rPr>
        <w:t>2</w:t>
      </w:r>
      <w:r w:rsidR="00315C7C">
        <w:rPr>
          <w:rFonts w:ascii="GHEA Grapalat" w:hAnsi="GHEA Grapalat"/>
          <w:lang w:val="hy-AM"/>
        </w:rPr>
        <w:t xml:space="preserve">      </w:t>
      </w:r>
    </w:p>
    <w:p w14:paraId="60DA4293" w14:textId="77777777" w:rsidR="006B3E56" w:rsidRPr="00AC309E" w:rsidRDefault="006B3E56" w:rsidP="00AC309E">
      <w:pPr>
        <w:pStyle w:val="aff3"/>
        <w:widowControl w:val="0"/>
        <w:numPr>
          <w:ilvl w:val="0"/>
          <w:numId w:val="36"/>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w:t>
      </w:r>
      <w:proofErr w:type="spellStart"/>
      <w:r w:rsidRPr="00AC309E">
        <w:rPr>
          <w:rFonts w:ascii="GHEA Grapalat" w:hAnsi="GHEA Grapalat"/>
        </w:rPr>
        <w:t>антиконкурентного</w:t>
      </w:r>
      <w:proofErr w:type="spellEnd"/>
      <w:r w:rsidRPr="00AC309E">
        <w:rPr>
          <w:rFonts w:ascii="GHEA Grapalat" w:hAnsi="GHEA Grapalat"/>
        </w:rPr>
        <w:t xml:space="preserve"> соглашения,</w:t>
      </w:r>
    </w:p>
    <w:p w14:paraId="3038F697" w14:textId="77777777" w:rsidR="006B3E56" w:rsidRPr="00AC309E" w:rsidRDefault="006B3E56" w:rsidP="00AC309E">
      <w:pPr>
        <w:pStyle w:val="aff3"/>
        <w:widowControl w:val="0"/>
        <w:numPr>
          <w:ilvl w:val="0"/>
          <w:numId w:val="36"/>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305944" w:rsidRPr="00AC309E">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458DBFF"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FFC70A6"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27A4DD3"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29085000"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EF1DA42"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5F4EE0AE" w14:textId="77777777" w:rsidR="006B3E56" w:rsidRDefault="006B3E56" w:rsidP="00B46D58">
      <w:pPr>
        <w:widowControl w:val="0"/>
        <w:spacing w:after="160"/>
        <w:jc w:val="both"/>
        <w:rPr>
          <w:ins w:id="10"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700E50B8"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703B970E"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391EE9CD" w14:textId="77777777"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af6"/>
          <w:rFonts w:ascii="GHEA Grapalat" w:hAnsi="GHEA Grapalat"/>
          <w:sz w:val="28"/>
          <w:szCs w:val="28"/>
        </w:rPr>
        <w:footnoteReference w:customMarkFollows="1" w:id="17"/>
        <w:t>**</w:t>
      </w:r>
      <w:r w:rsidR="006B3E56" w:rsidRPr="00BD438D">
        <w:rPr>
          <w:rFonts w:ascii="GHEA Grapalat" w:hAnsi="GHEA Grapalat"/>
        </w:rPr>
        <w:t xml:space="preserve"> </w:t>
      </w:r>
      <w:r w:rsidR="00BD438D">
        <w:rPr>
          <w:rFonts w:ascii="GHEA Grapalat" w:hAnsi="GHEA Grapalat"/>
          <w:lang w:val="hy-AM"/>
        </w:rPr>
        <w:t>.</w:t>
      </w:r>
    </w:p>
    <w:p w14:paraId="71FC1EBC" w14:textId="77777777" w:rsidR="00110534" w:rsidRDefault="00110534" w:rsidP="00B46D58">
      <w:pPr>
        <w:jc w:val="both"/>
        <w:rPr>
          <w:rFonts w:ascii="GHEA Grapalat" w:hAnsi="GHEA Grapalat"/>
        </w:rPr>
      </w:pPr>
    </w:p>
    <w:p w14:paraId="7033F427" w14:textId="77777777" w:rsidR="006B3E56" w:rsidRDefault="00990559" w:rsidP="002B05FA">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8"/>
        <w:t>***</w:t>
      </w:r>
      <w:r w:rsidR="00DA5D3D" w:rsidRPr="000858EB">
        <w:rPr>
          <w:rFonts w:ascii="GHEA Grapalat" w:hAnsi="GHEA Grapalat"/>
        </w:rPr>
        <w:t xml:space="preserve"> </w:t>
      </w:r>
    </w:p>
    <w:p w14:paraId="142A5EB4" w14:textId="77777777" w:rsidR="00E333E5" w:rsidRPr="000858EB" w:rsidRDefault="00E333E5" w:rsidP="002B05FA">
      <w:pPr>
        <w:ind w:firstLine="708"/>
        <w:jc w:val="both"/>
        <w:rPr>
          <w:rFonts w:ascii="GHEA Grapalat" w:hAnsi="GHEA Grapalat"/>
        </w:rPr>
      </w:pPr>
    </w:p>
    <w:p w14:paraId="387FCD79" w14:textId="77777777" w:rsidR="00F855BB" w:rsidRDefault="00F855BB" w:rsidP="00B46D58">
      <w:pPr>
        <w:tabs>
          <w:tab w:val="left" w:pos="7371"/>
        </w:tabs>
        <w:spacing w:after="160"/>
        <w:ind w:left="3544" w:firstLine="3"/>
        <w:jc w:val="both"/>
        <w:rPr>
          <w:rFonts w:ascii="GHEA Grapalat" w:hAnsi="GHEA Grapalat"/>
          <w:sz w:val="16"/>
          <w:lang w:val="hy-AM"/>
        </w:rPr>
      </w:pPr>
    </w:p>
    <w:p w14:paraId="19FA69A2"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36B33B0D" w14:textId="77777777" w:rsidR="006B3E56" w:rsidRPr="00D3436F" w:rsidRDefault="006B3E56" w:rsidP="00B46D58">
      <w:pPr>
        <w:tabs>
          <w:tab w:val="left" w:pos="7371"/>
        </w:tabs>
        <w:spacing w:after="160"/>
        <w:ind w:left="3544" w:firstLine="3"/>
        <w:jc w:val="both"/>
        <w:rPr>
          <w:rFonts w:ascii="GHEA Grapalat" w:hAnsi="GHEA Grapalat"/>
          <w:sz w:val="16"/>
        </w:rPr>
      </w:pPr>
    </w:p>
    <w:p w14:paraId="14ED3B57" w14:textId="77777777" w:rsidR="006B3E56" w:rsidRPr="00770B03" w:rsidRDefault="006B3E56" w:rsidP="00B46D58">
      <w:pPr>
        <w:tabs>
          <w:tab w:val="left" w:pos="7371"/>
        </w:tabs>
        <w:spacing w:after="160"/>
        <w:ind w:left="3544" w:firstLine="3"/>
        <w:jc w:val="both"/>
        <w:rPr>
          <w:rFonts w:ascii="GHEA Grapalat" w:hAnsi="GHEA Grapalat"/>
          <w:sz w:val="16"/>
        </w:rPr>
      </w:pPr>
    </w:p>
    <w:p w14:paraId="6C0A355F"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5EAE6343"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6322F4F4"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E8D3940" w14:textId="5D0DBD64" w:rsidR="00B048B2" w:rsidRPr="00B37116" w:rsidRDefault="00B2572B" w:rsidP="00B37116">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25DBE7EE" w14:textId="77777777" w:rsidR="00D043C1" w:rsidRPr="00362996" w:rsidRDefault="00D043C1" w:rsidP="00D043C1">
      <w:pPr>
        <w:rPr>
          <w:rFonts w:ascii="GHEA Grapalat" w:hAnsi="GHEA Grapalat"/>
          <w:color w:val="C00000"/>
        </w:rPr>
      </w:pPr>
      <w:r w:rsidRPr="00362996">
        <w:rPr>
          <w:rFonts w:ascii="GHEA Grapalat" w:hAnsi="GHEA Grapalat"/>
          <w:color w:val="C00000"/>
        </w:rPr>
        <w:br w:type="page"/>
      </w:r>
    </w:p>
    <w:p w14:paraId="005D4DA9" w14:textId="77777777" w:rsidR="00F33976" w:rsidRDefault="00F33976" w:rsidP="00F33976">
      <w:pPr>
        <w:jc w:val="right"/>
        <w:rPr>
          <w:rFonts w:ascii="GHEA Grapalat" w:hAnsi="GHEA Grapalat"/>
          <w:b/>
        </w:rPr>
      </w:pPr>
      <w:r>
        <w:rPr>
          <w:rFonts w:ascii="GHEA Grapalat" w:hAnsi="GHEA Grapalat"/>
          <w:b/>
        </w:rPr>
        <w:lastRenderedPageBreak/>
        <w:t xml:space="preserve">Приложение 1.3** </w:t>
      </w:r>
    </w:p>
    <w:p w14:paraId="167908B7" w14:textId="77777777" w:rsidR="00F33976" w:rsidRPr="00FA6464" w:rsidRDefault="00F33976" w:rsidP="00F33976">
      <w:pPr>
        <w:jc w:val="right"/>
        <w:rPr>
          <w:rFonts w:ascii="GHEA Grapalat" w:hAnsi="GHEA Grapalat"/>
          <w:b/>
        </w:rPr>
      </w:pPr>
      <w:r w:rsidRPr="001439BD">
        <w:rPr>
          <w:rFonts w:ascii="GHEA Grapalat" w:hAnsi="GHEA Grapalat"/>
          <w:b/>
        </w:rPr>
        <w:t>к Приглашению на открытый конкурс</w:t>
      </w:r>
    </w:p>
    <w:p w14:paraId="3C50106D" w14:textId="16DE62C1" w:rsidR="00F33976" w:rsidRPr="009044F1" w:rsidRDefault="00F33976" w:rsidP="00F33976">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Pr="009D0A6F">
        <w:rPr>
          <w:rFonts w:ascii="GHEA Grapalat" w:hAnsi="GHEA Grapalat"/>
          <w:b/>
          <w:i w:val="0"/>
        </w:rPr>
        <w:t>"</w:t>
      </w:r>
      <w:r w:rsidR="009C28B2" w:rsidRPr="009D0A6F">
        <w:rPr>
          <w:rFonts w:ascii="GHEA Grapalat" w:hAnsi="GHEA Grapalat"/>
          <w:b/>
          <w:i w:val="0"/>
        </w:rPr>
        <w:t xml:space="preserve"> </w:t>
      </w:r>
      <w:r w:rsidR="00315C7C" w:rsidRPr="009D0A6F">
        <w:rPr>
          <w:rFonts w:ascii="GHEA Grapalat" w:hAnsi="GHEA Grapalat"/>
          <w:b/>
          <w:i w:val="0"/>
        </w:rPr>
        <w:t>АМХХ-БНАШШДШ-23/0</w:t>
      </w:r>
      <w:r w:rsidR="009D0A6F" w:rsidRPr="009D0A6F">
        <w:rPr>
          <w:rFonts w:ascii="GHEA Grapalat" w:hAnsi="GHEA Grapalat"/>
          <w:b/>
          <w:i w:val="0"/>
          <w:lang w:val="hy-AM"/>
        </w:rPr>
        <w:t>2</w:t>
      </w:r>
      <w:r w:rsidR="00315C7C">
        <w:rPr>
          <w:rFonts w:ascii="GHEA Grapalat" w:hAnsi="GHEA Grapalat"/>
          <w:lang w:val="hy-AM"/>
        </w:rPr>
        <w:t xml:space="preserve">  </w:t>
      </w:r>
      <w:r>
        <w:rPr>
          <w:rFonts w:ascii="GHEA Grapalat" w:hAnsi="GHEA Grapalat"/>
          <w:b/>
          <w:sz w:val="24"/>
          <w:szCs w:val="24"/>
        </w:rPr>
        <w:t>"</w:t>
      </w:r>
    </w:p>
    <w:p w14:paraId="6692F36D"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2E919A1B"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22D1BACD" w14:textId="77777777" w:rsidR="00092E73" w:rsidRPr="00ED3A13" w:rsidRDefault="00092E73" w:rsidP="00092E73">
      <w:pPr>
        <w:ind w:left="360" w:hanging="360"/>
        <w:jc w:val="center"/>
        <w:rPr>
          <w:rFonts w:ascii="GHEA Grapalat" w:eastAsia="GHEA Grapalat" w:hAnsi="GHEA Grapalat" w:cs="GHEA Grapalat"/>
          <w:b/>
        </w:rPr>
      </w:pPr>
    </w:p>
    <w:p w14:paraId="62F81EC4" w14:textId="77777777" w:rsidR="00092E73" w:rsidRPr="00FD1EE4"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3C12C4D"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0B07E2B5" w14:textId="77777777" w:rsidTr="007D52DB">
        <w:tc>
          <w:tcPr>
            <w:tcW w:w="2836" w:type="dxa"/>
            <w:shd w:val="clear" w:color="auto" w:fill="D9E2F3"/>
            <w:vAlign w:val="center"/>
          </w:tcPr>
          <w:p w14:paraId="04CD83C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B45422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0F7DBA8" w14:textId="77777777" w:rsidTr="007D52DB">
        <w:tc>
          <w:tcPr>
            <w:tcW w:w="2836" w:type="dxa"/>
            <w:shd w:val="clear" w:color="auto" w:fill="D9E2F3"/>
            <w:vAlign w:val="center"/>
          </w:tcPr>
          <w:p w14:paraId="4890FBF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D2008A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61738FA" w14:textId="77777777" w:rsidTr="007D52DB">
        <w:tc>
          <w:tcPr>
            <w:tcW w:w="2836" w:type="dxa"/>
            <w:shd w:val="clear" w:color="auto" w:fill="D9E2F3"/>
            <w:vAlign w:val="center"/>
          </w:tcPr>
          <w:p w14:paraId="4FB2ADD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4C4344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8261A84" w14:textId="77777777" w:rsidTr="007D52DB">
        <w:tc>
          <w:tcPr>
            <w:tcW w:w="2836" w:type="dxa"/>
            <w:shd w:val="clear" w:color="auto" w:fill="D9E2F3"/>
            <w:vAlign w:val="center"/>
          </w:tcPr>
          <w:p w14:paraId="03F1A1D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7DA98D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756CFA" w14:textId="77777777" w:rsidTr="007D52DB">
        <w:tc>
          <w:tcPr>
            <w:tcW w:w="2836" w:type="dxa"/>
            <w:shd w:val="clear" w:color="auto" w:fill="D9E2F3"/>
            <w:vAlign w:val="center"/>
          </w:tcPr>
          <w:p w14:paraId="78D40C72"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79EE711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E562926" w14:textId="77777777" w:rsidTr="007D52DB">
        <w:tc>
          <w:tcPr>
            <w:tcW w:w="2836" w:type="dxa"/>
            <w:shd w:val="clear" w:color="auto" w:fill="D9E2F3"/>
            <w:vAlign w:val="center"/>
          </w:tcPr>
          <w:p w14:paraId="72E282C4"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76BF9222"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3C66D41C" w14:textId="77777777" w:rsidTr="007D52DB">
        <w:tc>
          <w:tcPr>
            <w:tcW w:w="2836" w:type="dxa"/>
            <w:shd w:val="clear" w:color="auto" w:fill="D9E2F3"/>
            <w:vAlign w:val="center"/>
          </w:tcPr>
          <w:p w14:paraId="3A7567F4" w14:textId="77777777" w:rsidR="00092E73" w:rsidRPr="00FD1EE4"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521CA9D"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4FE3FF4D"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09230698" w14:textId="77777777" w:rsidTr="007D52DB">
        <w:tc>
          <w:tcPr>
            <w:tcW w:w="2835" w:type="dxa"/>
            <w:shd w:val="clear" w:color="auto" w:fill="D9E2F3"/>
            <w:vAlign w:val="center"/>
          </w:tcPr>
          <w:p w14:paraId="78C6119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19E189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2F4680" w14:textId="77777777" w:rsidTr="007D52DB">
        <w:trPr>
          <w:trHeight w:val="1487"/>
        </w:trPr>
        <w:tc>
          <w:tcPr>
            <w:tcW w:w="2835" w:type="dxa"/>
            <w:shd w:val="clear" w:color="auto" w:fill="D9E2F3"/>
            <w:vAlign w:val="center"/>
          </w:tcPr>
          <w:p w14:paraId="1FC0BA9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FC3876D" w14:textId="77777777" w:rsidR="00092E73" w:rsidRPr="00FD1EE4" w:rsidRDefault="00092E73" w:rsidP="007D52DB">
            <w:pPr>
              <w:spacing w:before="240" w:after="240"/>
              <w:rPr>
                <w:rFonts w:ascii="GHEA Grapalat" w:eastAsia="GHEA Grapalat" w:hAnsi="GHEA Grapalat" w:cs="GHEA Grapalat"/>
              </w:rPr>
            </w:pPr>
          </w:p>
        </w:tc>
      </w:tr>
    </w:tbl>
    <w:p w14:paraId="6FB07789"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3934649" w14:textId="77777777" w:rsidTr="007D52DB">
        <w:tc>
          <w:tcPr>
            <w:tcW w:w="2835" w:type="dxa"/>
            <w:shd w:val="clear" w:color="auto" w:fill="D9E2F3"/>
            <w:vAlign w:val="center"/>
          </w:tcPr>
          <w:p w14:paraId="5FE6B735"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310F509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1F5F7F5" w14:textId="77777777" w:rsidTr="007D52DB">
        <w:tc>
          <w:tcPr>
            <w:tcW w:w="2835" w:type="dxa"/>
            <w:shd w:val="clear" w:color="auto" w:fill="D9E2F3"/>
            <w:vAlign w:val="center"/>
          </w:tcPr>
          <w:p w14:paraId="33FC3669"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DC0367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5AB6780" w14:textId="77777777" w:rsidTr="007D52DB">
        <w:tc>
          <w:tcPr>
            <w:tcW w:w="2835" w:type="dxa"/>
            <w:shd w:val="clear" w:color="auto" w:fill="D9E2F3"/>
            <w:vAlign w:val="center"/>
          </w:tcPr>
          <w:p w14:paraId="54361033"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9185616" w14:textId="77777777" w:rsidR="00092E73" w:rsidRPr="00FD1EE4" w:rsidRDefault="00092E73" w:rsidP="007D52DB">
            <w:pPr>
              <w:spacing w:before="240" w:after="240"/>
              <w:rPr>
                <w:rFonts w:ascii="GHEA Grapalat" w:eastAsia="GHEA Grapalat" w:hAnsi="GHEA Grapalat" w:cs="GHEA Grapalat"/>
              </w:rPr>
            </w:pPr>
          </w:p>
        </w:tc>
      </w:tr>
    </w:tbl>
    <w:p w14:paraId="4BAE8DB7" w14:textId="77777777" w:rsidR="00092E73" w:rsidRPr="00FD1EE4" w:rsidRDefault="00092E73" w:rsidP="00092E73">
      <w:pPr>
        <w:rPr>
          <w:rFonts w:ascii="GHEA Grapalat" w:eastAsia="GHEA Grapalat" w:hAnsi="GHEA Grapalat" w:cs="GHEA Grapalat"/>
        </w:rPr>
      </w:pPr>
    </w:p>
    <w:p w14:paraId="027F74D5" w14:textId="77777777"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14:paraId="6EB1D090" w14:textId="77777777" w:rsidR="00092E73" w:rsidRPr="009A52BE"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369B2591" w14:textId="77777777" w:rsidR="00092E73" w:rsidRPr="004E2F96"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125719A" w14:textId="77777777" w:rsidTr="007D52DB">
        <w:tc>
          <w:tcPr>
            <w:tcW w:w="2835" w:type="dxa"/>
            <w:shd w:val="clear" w:color="auto" w:fill="D9E2F3"/>
            <w:vAlign w:val="center"/>
          </w:tcPr>
          <w:p w14:paraId="78FD02D0"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1D61EF4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9637FB" w14:textId="77777777" w:rsidTr="007D52DB">
        <w:tc>
          <w:tcPr>
            <w:tcW w:w="2835" w:type="dxa"/>
            <w:shd w:val="clear" w:color="auto" w:fill="D9E2F3"/>
            <w:vAlign w:val="center"/>
          </w:tcPr>
          <w:p w14:paraId="2483EF9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48C75F5" w14:textId="77777777" w:rsidR="00092E73" w:rsidRPr="00FD1EE4" w:rsidRDefault="00092E73" w:rsidP="007D52DB">
            <w:pPr>
              <w:spacing w:before="240" w:after="240"/>
              <w:rPr>
                <w:rFonts w:ascii="GHEA Grapalat" w:eastAsia="GHEA Grapalat" w:hAnsi="GHEA Grapalat" w:cs="GHEA Grapalat"/>
              </w:rPr>
            </w:pPr>
          </w:p>
        </w:tc>
      </w:tr>
    </w:tbl>
    <w:p w14:paraId="5CEE7B50"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BD2FEDC" w14:textId="77777777" w:rsidTr="007D52DB">
        <w:tc>
          <w:tcPr>
            <w:tcW w:w="2835" w:type="dxa"/>
            <w:shd w:val="clear" w:color="auto" w:fill="D9E2F3"/>
            <w:vAlign w:val="center"/>
          </w:tcPr>
          <w:p w14:paraId="43FD91D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1CFCC0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EEC1E23" w14:textId="77777777" w:rsidTr="007D52DB">
        <w:tc>
          <w:tcPr>
            <w:tcW w:w="2835" w:type="dxa"/>
            <w:shd w:val="clear" w:color="auto" w:fill="D9E2F3"/>
            <w:vAlign w:val="center"/>
          </w:tcPr>
          <w:p w14:paraId="7888215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97454F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8113CF6" w14:textId="77777777" w:rsidTr="007D52DB">
        <w:tc>
          <w:tcPr>
            <w:tcW w:w="2835" w:type="dxa"/>
            <w:shd w:val="clear" w:color="auto" w:fill="D9E2F3"/>
            <w:vAlign w:val="center"/>
          </w:tcPr>
          <w:p w14:paraId="634CE41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7D7ACE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415A47F" w14:textId="77777777" w:rsidTr="007D52DB">
        <w:tc>
          <w:tcPr>
            <w:tcW w:w="2835" w:type="dxa"/>
            <w:shd w:val="clear" w:color="auto" w:fill="D9E2F3"/>
            <w:vAlign w:val="center"/>
          </w:tcPr>
          <w:p w14:paraId="585C8CC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192495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FCA36FC" w14:textId="77777777" w:rsidTr="007D52DB">
        <w:tc>
          <w:tcPr>
            <w:tcW w:w="2835" w:type="dxa"/>
            <w:shd w:val="clear" w:color="auto" w:fill="D9E2F3"/>
            <w:vAlign w:val="center"/>
          </w:tcPr>
          <w:p w14:paraId="1D544DA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6344F1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E3429DD" w14:textId="77777777" w:rsidTr="007D52DB">
        <w:trPr>
          <w:trHeight w:val="1361"/>
        </w:trPr>
        <w:tc>
          <w:tcPr>
            <w:tcW w:w="2835" w:type="dxa"/>
            <w:shd w:val="clear" w:color="auto" w:fill="D9E2F3"/>
            <w:vAlign w:val="center"/>
          </w:tcPr>
          <w:p w14:paraId="6BAC4C6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4BFB994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DAF47A0" w14:textId="77777777" w:rsidTr="007D52DB">
        <w:tc>
          <w:tcPr>
            <w:tcW w:w="2835" w:type="dxa"/>
            <w:shd w:val="clear" w:color="auto" w:fill="D9E2F3"/>
            <w:vAlign w:val="center"/>
          </w:tcPr>
          <w:p w14:paraId="0236BA7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89B022E" w14:textId="77777777" w:rsidR="00092E73" w:rsidRPr="00FD1EE4" w:rsidRDefault="00092E73" w:rsidP="007D52DB">
            <w:pPr>
              <w:spacing w:before="240" w:after="240"/>
              <w:rPr>
                <w:rFonts w:ascii="GHEA Grapalat" w:eastAsia="GHEA Grapalat" w:hAnsi="GHEA Grapalat" w:cs="GHEA Grapalat"/>
              </w:rPr>
            </w:pPr>
          </w:p>
        </w:tc>
      </w:tr>
    </w:tbl>
    <w:p w14:paraId="085B9657" w14:textId="77777777" w:rsidR="00092E73" w:rsidRPr="00574FF7"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38B1555F" w14:textId="77777777" w:rsidTr="007D52DB">
        <w:tc>
          <w:tcPr>
            <w:tcW w:w="2836" w:type="dxa"/>
            <w:shd w:val="clear" w:color="auto" w:fill="D9E2F3"/>
            <w:vAlign w:val="center"/>
          </w:tcPr>
          <w:p w14:paraId="3CA34E43" w14:textId="77777777" w:rsidR="00092E73" w:rsidRPr="00FD1EE4"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FFE453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A6E04D7" w14:textId="77777777" w:rsidTr="007D52DB">
        <w:tc>
          <w:tcPr>
            <w:tcW w:w="2836" w:type="dxa"/>
            <w:shd w:val="clear" w:color="auto" w:fill="D9E2F3"/>
            <w:vAlign w:val="center"/>
          </w:tcPr>
          <w:p w14:paraId="0624FEEC" w14:textId="77777777" w:rsidR="00092E73" w:rsidRPr="00FD1EE4"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54545C4E"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4365FB7F"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9BC6D72"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3CBF70E0" w14:textId="77777777" w:rsidR="00092E73" w:rsidRPr="00CB7DFD"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175A1FA3"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751E37A2" w14:textId="77777777" w:rsidTr="007D52DB">
        <w:tc>
          <w:tcPr>
            <w:tcW w:w="2837" w:type="dxa"/>
            <w:shd w:val="clear" w:color="auto" w:fill="D9E2F3"/>
            <w:vAlign w:val="center"/>
          </w:tcPr>
          <w:p w14:paraId="777C770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CEEED9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D60F37D" w14:textId="77777777" w:rsidTr="007D52DB">
        <w:tc>
          <w:tcPr>
            <w:tcW w:w="2837" w:type="dxa"/>
            <w:shd w:val="clear" w:color="auto" w:fill="D9E2F3"/>
            <w:vAlign w:val="center"/>
          </w:tcPr>
          <w:p w14:paraId="23494A7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DB9D65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B9560B9" w14:textId="77777777" w:rsidTr="007D52DB">
        <w:tc>
          <w:tcPr>
            <w:tcW w:w="2837" w:type="dxa"/>
            <w:shd w:val="clear" w:color="auto" w:fill="D9E2F3"/>
            <w:vAlign w:val="center"/>
          </w:tcPr>
          <w:p w14:paraId="3B69F67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B2167B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668ED80" w14:textId="77777777" w:rsidTr="007D52DB">
        <w:tc>
          <w:tcPr>
            <w:tcW w:w="2837" w:type="dxa"/>
            <w:shd w:val="clear" w:color="auto" w:fill="D9E2F3"/>
            <w:vAlign w:val="center"/>
          </w:tcPr>
          <w:p w14:paraId="2CAC99B6"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491A25F"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20F0CC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26C39D7"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1854C9C" w14:textId="77777777" w:rsidTr="007D52DB">
        <w:tc>
          <w:tcPr>
            <w:tcW w:w="2837" w:type="dxa"/>
            <w:shd w:val="clear" w:color="auto" w:fill="D9E2F3"/>
            <w:vAlign w:val="center"/>
          </w:tcPr>
          <w:p w14:paraId="6CF3CDFC" w14:textId="77777777" w:rsidR="00092E73" w:rsidRPr="00B047A2"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6032376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12D77DE" w14:textId="77777777" w:rsidTr="007D52DB">
        <w:tc>
          <w:tcPr>
            <w:tcW w:w="2837" w:type="dxa"/>
            <w:shd w:val="clear" w:color="auto" w:fill="D9E2F3"/>
            <w:vAlign w:val="center"/>
          </w:tcPr>
          <w:p w14:paraId="71D8A162"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EB42CF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CAA0E83" w14:textId="77777777" w:rsidTr="007D52DB">
        <w:tc>
          <w:tcPr>
            <w:tcW w:w="2837" w:type="dxa"/>
            <w:shd w:val="clear" w:color="auto" w:fill="D9E2F3"/>
            <w:vAlign w:val="center"/>
          </w:tcPr>
          <w:p w14:paraId="485C305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13B7C91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221D7FB" w14:textId="77777777" w:rsidTr="007D52DB">
        <w:tc>
          <w:tcPr>
            <w:tcW w:w="2837" w:type="dxa"/>
            <w:shd w:val="clear" w:color="auto" w:fill="D9E2F3"/>
            <w:vAlign w:val="center"/>
          </w:tcPr>
          <w:p w14:paraId="72FB6FEF"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3021471"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71D70D3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767A79A"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6E959C9A"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7CA5C218"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EE31B74" w14:textId="77777777" w:rsidTr="007D52DB">
        <w:tc>
          <w:tcPr>
            <w:tcW w:w="2836" w:type="dxa"/>
            <w:shd w:val="clear" w:color="auto" w:fill="D9E2F3"/>
            <w:vAlign w:val="center"/>
          </w:tcPr>
          <w:p w14:paraId="7E14002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605819D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24E9A73" w14:textId="77777777" w:rsidTr="007D52DB">
        <w:tc>
          <w:tcPr>
            <w:tcW w:w="2836" w:type="dxa"/>
            <w:shd w:val="clear" w:color="auto" w:fill="D9E2F3"/>
            <w:vAlign w:val="center"/>
          </w:tcPr>
          <w:p w14:paraId="59A0F14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0E551D3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1CAE56" w14:textId="77777777" w:rsidTr="007D52DB">
        <w:tc>
          <w:tcPr>
            <w:tcW w:w="2836" w:type="dxa"/>
            <w:shd w:val="clear" w:color="auto" w:fill="D9E2F3"/>
            <w:vAlign w:val="center"/>
          </w:tcPr>
          <w:p w14:paraId="4C8814F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B98B32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60266FE" w14:textId="77777777" w:rsidTr="007D52DB">
        <w:tc>
          <w:tcPr>
            <w:tcW w:w="2836" w:type="dxa"/>
            <w:shd w:val="clear" w:color="auto" w:fill="D9E2F3"/>
            <w:vAlign w:val="center"/>
          </w:tcPr>
          <w:p w14:paraId="0358FFA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855289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99A53BA" w14:textId="77777777" w:rsidTr="007D52DB">
        <w:tc>
          <w:tcPr>
            <w:tcW w:w="2836" w:type="dxa"/>
            <w:shd w:val="clear" w:color="auto" w:fill="D9E2F3"/>
            <w:vAlign w:val="center"/>
          </w:tcPr>
          <w:p w14:paraId="6536051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646D8BD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0592AAB" w14:textId="77777777" w:rsidTr="007D52DB">
        <w:tc>
          <w:tcPr>
            <w:tcW w:w="2836" w:type="dxa"/>
            <w:shd w:val="clear" w:color="auto" w:fill="D9E2F3"/>
            <w:vAlign w:val="center"/>
          </w:tcPr>
          <w:p w14:paraId="108AEF4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D091436" w14:textId="77777777" w:rsidR="00092E73" w:rsidRPr="00FD1EE4" w:rsidRDefault="00092E73" w:rsidP="007D52DB">
            <w:pPr>
              <w:spacing w:before="240" w:after="240"/>
              <w:rPr>
                <w:rFonts w:ascii="GHEA Grapalat" w:eastAsia="GHEA Grapalat" w:hAnsi="GHEA Grapalat" w:cs="GHEA Grapalat"/>
              </w:rPr>
            </w:pPr>
          </w:p>
        </w:tc>
      </w:tr>
    </w:tbl>
    <w:p w14:paraId="17C6ADCD"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1451E116" w14:textId="77777777" w:rsidTr="007D52DB">
        <w:tc>
          <w:tcPr>
            <w:tcW w:w="2977" w:type="dxa"/>
            <w:shd w:val="clear" w:color="auto" w:fill="D9E2F3"/>
            <w:vAlign w:val="center"/>
          </w:tcPr>
          <w:p w14:paraId="3C06567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5A3091B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76F6614" w14:textId="77777777" w:rsidTr="007D52DB">
        <w:tc>
          <w:tcPr>
            <w:tcW w:w="2977" w:type="dxa"/>
            <w:shd w:val="clear" w:color="auto" w:fill="D9E2F3"/>
            <w:vAlign w:val="center"/>
          </w:tcPr>
          <w:p w14:paraId="2434BBC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16153A6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28E35F1" w14:textId="77777777" w:rsidTr="007D52DB">
        <w:tc>
          <w:tcPr>
            <w:tcW w:w="2977" w:type="dxa"/>
            <w:shd w:val="clear" w:color="auto" w:fill="D9E2F3"/>
            <w:vAlign w:val="center"/>
          </w:tcPr>
          <w:p w14:paraId="17ABD81F" w14:textId="77777777" w:rsidR="00092E73" w:rsidRPr="00FD1EE4"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68EE25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4AE77B6" w14:textId="77777777" w:rsidTr="007D52DB">
        <w:tc>
          <w:tcPr>
            <w:tcW w:w="2977" w:type="dxa"/>
            <w:shd w:val="clear" w:color="auto" w:fill="D9E2F3"/>
            <w:vAlign w:val="center"/>
          </w:tcPr>
          <w:p w14:paraId="44B82E93" w14:textId="77777777" w:rsidR="00092E73" w:rsidRPr="00FD1EE4"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68DF96F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0F55CD6" w14:textId="77777777" w:rsidTr="007D52DB">
        <w:tc>
          <w:tcPr>
            <w:tcW w:w="2977" w:type="dxa"/>
            <w:shd w:val="clear" w:color="auto" w:fill="D9E2F3"/>
            <w:vAlign w:val="center"/>
          </w:tcPr>
          <w:p w14:paraId="14336AF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139C5F01" w14:textId="77777777" w:rsidR="00092E73" w:rsidRPr="00FD1EE4" w:rsidRDefault="00092E73" w:rsidP="007D52DB">
            <w:pPr>
              <w:spacing w:before="240" w:after="240"/>
              <w:rPr>
                <w:rFonts w:ascii="GHEA Grapalat" w:eastAsia="GHEA Grapalat" w:hAnsi="GHEA Grapalat" w:cs="GHEA Grapalat"/>
              </w:rPr>
            </w:pPr>
          </w:p>
        </w:tc>
      </w:tr>
    </w:tbl>
    <w:p w14:paraId="0FF775C8"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BEC6F02" w14:textId="77777777" w:rsidTr="007D52DB">
        <w:tc>
          <w:tcPr>
            <w:tcW w:w="2943" w:type="dxa"/>
            <w:shd w:val="clear" w:color="auto" w:fill="D9E2F3"/>
            <w:vAlign w:val="center"/>
          </w:tcPr>
          <w:p w14:paraId="236E2CD6"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4BAC38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103A9DB" w14:textId="77777777" w:rsidTr="007D52DB">
        <w:tc>
          <w:tcPr>
            <w:tcW w:w="2943" w:type="dxa"/>
            <w:shd w:val="clear" w:color="auto" w:fill="D9E2F3"/>
            <w:vAlign w:val="center"/>
          </w:tcPr>
          <w:p w14:paraId="586B6C7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2C2C77F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9C83F9E" w14:textId="77777777" w:rsidTr="007D52DB">
        <w:tc>
          <w:tcPr>
            <w:tcW w:w="2943" w:type="dxa"/>
            <w:shd w:val="clear" w:color="auto" w:fill="D9E2F3"/>
            <w:vAlign w:val="center"/>
          </w:tcPr>
          <w:p w14:paraId="44980FF3"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18A8AB8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31C79FE" w14:textId="77777777" w:rsidTr="007D52DB">
        <w:tc>
          <w:tcPr>
            <w:tcW w:w="2943" w:type="dxa"/>
            <w:shd w:val="clear" w:color="auto" w:fill="D9E2F3"/>
            <w:vAlign w:val="center"/>
          </w:tcPr>
          <w:p w14:paraId="323D5C60" w14:textId="77777777" w:rsidR="00092E73" w:rsidRPr="00FD1EE4"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770DAFC1" w14:textId="77777777" w:rsidR="00092E73" w:rsidRPr="00FD1EE4" w:rsidRDefault="00092E73" w:rsidP="007D52DB">
            <w:pPr>
              <w:spacing w:before="240" w:after="240"/>
              <w:rPr>
                <w:rFonts w:ascii="GHEA Grapalat" w:eastAsia="GHEA Grapalat" w:hAnsi="GHEA Grapalat" w:cs="GHEA Grapalat"/>
              </w:rPr>
            </w:pPr>
          </w:p>
        </w:tc>
      </w:tr>
    </w:tbl>
    <w:p w14:paraId="56810147"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5D61BA1" w14:textId="77777777" w:rsidTr="007D52DB">
        <w:tc>
          <w:tcPr>
            <w:tcW w:w="2837" w:type="dxa"/>
            <w:shd w:val="clear" w:color="auto" w:fill="D9E2F3"/>
            <w:vAlign w:val="center"/>
          </w:tcPr>
          <w:p w14:paraId="2E1AF23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ACBC1C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6B7A883" w14:textId="77777777" w:rsidTr="007D52DB">
        <w:tc>
          <w:tcPr>
            <w:tcW w:w="2837" w:type="dxa"/>
            <w:shd w:val="clear" w:color="auto" w:fill="D9E2F3"/>
            <w:vAlign w:val="center"/>
          </w:tcPr>
          <w:p w14:paraId="11EEC0A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F60FC3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007B6A0" w14:textId="77777777" w:rsidTr="007D52DB">
        <w:tc>
          <w:tcPr>
            <w:tcW w:w="2837" w:type="dxa"/>
            <w:shd w:val="clear" w:color="auto" w:fill="D9E2F3"/>
            <w:vAlign w:val="center"/>
          </w:tcPr>
          <w:p w14:paraId="1EC872B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AE5E17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F3221B4" w14:textId="77777777" w:rsidTr="007D52DB">
        <w:tc>
          <w:tcPr>
            <w:tcW w:w="2837" w:type="dxa"/>
            <w:shd w:val="clear" w:color="auto" w:fill="D9E2F3"/>
            <w:vAlign w:val="center"/>
          </w:tcPr>
          <w:p w14:paraId="32F5DF8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D8D4238" w14:textId="77777777" w:rsidR="00092E73" w:rsidRPr="00FD1EE4" w:rsidRDefault="00092E73" w:rsidP="007D52DB">
            <w:pPr>
              <w:spacing w:before="240" w:after="240"/>
              <w:rPr>
                <w:rFonts w:ascii="GHEA Grapalat" w:eastAsia="GHEA Grapalat" w:hAnsi="GHEA Grapalat" w:cs="GHEA Grapalat"/>
              </w:rPr>
            </w:pPr>
          </w:p>
        </w:tc>
      </w:tr>
    </w:tbl>
    <w:p w14:paraId="5143DB8B" w14:textId="77777777" w:rsidR="00092E73" w:rsidRPr="008C665F"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435C0FB0" w14:textId="77777777" w:rsidTr="007D52DB">
        <w:trPr>
          <w:trHeight w:val="924"/>
        </w:trPr>
        <w:tc>
          <w:tcPr>
            <w:tcW w:w="9016" w:type="dxa"/>
            <w:gridSpan w:val="2"/>
            <w:vAlign w:val="center"/>
          </w:tcPr>
          <w:p w14:paraId="334A4594"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1D7A8680" w14:textId="77777777" w:rsidTr="007D52DB">
        <w:trPr>
          <w:trHeight w:val="684"/>
        </w:trPr>
        <w:tc>
          <w:tcPr>
            <w:tcW w:w="4508" w:type="dxa"/>
            <w:shd w:val="clear" w:color="auto" w:fill="D9E2F3"/>
            <w:vAlign w:val="center"/>
          </w:tcPr>
          <w:p w14:paraId="3DD2B35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5738149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84CB0BD" w14:textId="77777777" w:rsidTr="007D52DB">
        <w:trPr>
          <w:trHeight w:val="1282"/>
        </w:trPr>
        <w:tc>
          <w:tcPr>
            <w:tcW w:w="4508" w:type="dxa"/>
            <w:shd w:val="clear" w:color="auto" w:fill="D9E2F3"/>
            <w:vAlign w:val="center"/>
          </w:tcPr>
          <w:p w14:paraId="0086A556"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88176A2" w14:textId="77777777" w:rsidR="00092E73" w:rsidRPr="006B364D"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29B10D01" w14:textId="77777777" w:rsidR="00092E73" w:rsidRPr="00F10C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3849D10" w14:textId="77777777" w:rsidTr="007D52DB">
        <w:tc>
          <w:tcPr>
            <w:tcW w:w="9016" w:type="dxa"/>
            <w:gridSpan w:val="2"/>
            <w:vAlign w:val="center"/>
          </w:tcPr>
          <w:p w14:paraId="0125002E"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8FC68F3" w14:textId="77777777" w:rsidTr="007D52DB">
        <w:tc>
          <w:tcPr>
            <w:tcW w:w="9016" w:type="dxa"/>
            <w:gridSpan w:val="2"/>
            <w:vAlign w:val="center"/>
          </w:tcPr>
          <w:p w14:paraId="118A12B5"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06531FE2" w14:textId="77777777" w:rsidR="00092E73" w:rsidRPr="00A5193B"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5A69870F" w14:textId="77777777" w:rsidTr="007D52DB">
        <w:trPr>
          <w:trHeight w:val="924"/>
        </w:trPr>
        <w:tc>
          <w:tcPr>
            <w:tcW w:w="9016" w:type="dxa"/>
            <w:gridSpan w:val="2"/>
            <w:vAlign w:val="center"/>
          </w:tcPr>
          <w:p w14:paraId="3DFAD27B"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88BD932" w14:textId="77777777" w:rsidTr="007D52DB">
        <w:trPr>
          <w:trHeight w:val="684"/>
        </w:trPr>
        <w:tc>
          <w:tcPr>
            <w:tcW w:w="4508" w:type="dxa"/>
            <w:shd w:val="clear" w:color="auto" w:fill="D9E2F3"/>
            <w:vAlign w:val="center"/>
          </w:tcPr>
          <w:p w14:paraId="1D6F242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BCA3CD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572332A" w14:textId="77777777" w:rsidTr="007D52DB">
        <w:trPr>
          <w:trHeight w:val="1282"/>
        </w:trPr>
        <w:tc>
          <w:tcPr>
            <w:tcW w:w="4508" w:type="dxa"/>
            <w:shd w:val="clear" w:color="auto" w:fill="D9E2F3"/>
            <w:vAlign w:val="center"/>
          </w:tcPr>
          <w:p w14:paraId="181820A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0A9065F"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1F665FB4"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1A8F3B5F" w14:textId="77777777" w:rsidTr="007D52DB">
        <w:tc>
          <w:tcPr>
            <w:tcW w:w="9016" w:type="dxa"/>
            <w:gridSpan w:val="2"/>
            <w:vAlign w:val="center"/>
          </w:tcPr>
          <w:p w14:paraId="7921A3A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1237990D" w14:textId="77777777" w:rsidTr="007D52DB">
        <w:tc>
          <w:tcPr>
            <w:tcW w:w="9016" w:type="dxa"/>
            <w:gridSpan w:val="2"/>
            <w:vAlign w:val="center"/>
          </w:tcPr>
          <w:p w14:paraId="03E563F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1C116BED" w14:textId="77777777" w:rsidTr="007D52DB">
        <w:tc>
          <w:tcPr>
            <w:tcW w:w="9016" w:type="dxa"/>
            <w:gridSpan w:val="2"/>
            <w:vAlign w:val="center"/>
          </w:tcPr>
          <w:p w14:paraId="79F7374D"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61CFB0CB" w14:textId="77777777" w:rsidTr="007D52DB">
        <w:tc>
          <w:tcPr>
            <w:tcW w:w="9016" w:type="dxa"/>
            <w:gridSpan w:val="2"/>
            <w:vAlign w:val="center"/>
          </w:tcPr>
          <w:p w14:paraId="63662CC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77BE3CED"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C9A2B67" w14:textId="77777777" w:rsidTr="007D52DB">
        <w:tc>
          <w:tcPr>
            <w:tcW w:w="2837" w:type="dxa"/>
            <w:shd w:val="clear" w:color="auto" w:fill="D9E2F3"/>
            <w:vAlign w:val="center"/>
          </w:tcPr>
          <w:p w14:paraId="5834407D"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79AE6E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C141AAC" w14:textId="77777777" w:rsidTr="007D52DB">
        <w:tc>
          <w:tcPr>
            <w:tcW w:w="2837" w:type="dxa"/>
            <w:shd w:val="clear" w:color="auto" w:fill="D9E2F3"/>
            <w:vAlign w:val="center"/>
          </w:tcPr>
          <w:p w14:paraId="017FDA53"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20E755B5" w14:textId="77777777" w:rsidR="00092E73" w:rsidRPr="00B23852"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65CFB308" w14:textId="77777777" w:rsidR="00092E73" w:rsidRPr="00FD1EE4" w:rsidRDefault="00000000"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5381F029" w14:textId="77777777" w:rsidTr="007D52DB">
        <w:tc>
          <w:tcPr>
            <w:tcW w:w="2837" w:type="dxa"/>
            <w:shd w:val="clear" w:color="auto" w:fill="D9E2F3"/>
            <w:vAlign w:val="center"/>
          </w:tcPr>
          <w:p w14:paraId="5A503C0F"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31CE3CA"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165B9C25"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3AE741FE"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DC48962" w14:textId="77777777" w:rsidTr="007D52DB">
        <w:tc>
          <w:tcPr>
            <w:tcW w:w="2837" w:type="dxa"/>
            <w:shd w:val="clear" w:color="auto" w:fill="D9E2F3"/>
            <w:vAlign w:val="center"/>
          </w:tcPr>
          <w:p w14:paraId="54DB72B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1CD586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D52B898" w14:textId="77777777" w:rsidTr="007D52DB">
        <w:tc>
          <w:tcPr>
            <w:tcW w:w="2837" w:type="dxa"/>
            <w:shd w:val="clear" w:color="auto" w:fill="D9E2F3"/>
            <w:vAlign w:val="center"/>
          </w:tcPr>
          <w:p w14:paraId="37D7500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A258B02" w14:textId="77777777" w:rsidR="00092E73" w:rsidRPr="00FD1EE4" w:rsidRDefault="00092E73" w:rsidP="007D52DB">
            <w:pPr>
              <w:spacing w:before="240" w:after="240"/>
              <w:rPr>
                <w:rFonts w:ascii="GHEA Grapalat" w:eastAsia="GHEA Grapalat" w:hAnsi="GHEA Grapalat" w:cs="GHEA Grapalat"/>
              </w:rPr>
            </w:pPr>
          </w:p>
        </w:tc>
      </w:tr>
    </w:tbl>
    <w:p w14:paraId="19809C80" w14:textId="77777777"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7600A8F2"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25E52F0"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0AE37E6C" w14:textId="77777777" w:rsidTr="007D52DB">
        <w:tc>
          <w:tcPr>
            <w:tcW w:w="2835" w:type="dxa"/>
            <w:shd w:val="clear" w:color="auto" w:fill="D9E2F3"/>
            <w:vAlign w:val="center"/>
          </w:tcPr>
          <w:p w14:paraId="47A080F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37FDA3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7EA14EF" w14:textId="77777777" w:rsidTr="007D52DB">
        <w:tc>
          <w:tcPr>
            <w:tcW w:w="2835" w:type="dxa"/>
            <w:shd w:val="clear" w:color="auto" w:fill="D9E2F3"/>
            <w:vAlign w:val="center"/>
          </w:tcPr>
          <w:p w14:paraId="5475B44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290CBD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5670D29" w14:textId="77777777" w:rsidTr="007D52DB">
        <w:tc>
          <w:tcPr>
            <w:tcW w:w="2835" w:type="dxa"/>
            <w:shd w:val="clear" w:color="auto" w:fill="D9E2F3"/>
            <w:vAlign w:val="center"/>
          </w:tcPr>
          <w:p w14:paraId="7A31F66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9C5D41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ED7FBF4" w14:textId="77777777" w:rsidTr="007D52DB">
        <w:tc>
          <w:tcPr>
            <w:tcW w:w="2835" w:type="dxa"/>
            <w:shd w:val="clear" w:color="auto" w:fill="D9E2F3"/>
            <w:vAlign w:val="center"/>
          </w:tcPr>
          <w:p w14:paraId="3D70D9A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D5B9E6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06082AB" w14:textId="77777777" w:rsidTr="007D52DB">
        <w:tc>
          <w:tcPr>
            <w:tcW w:w="2835" w:type="dxa"/>
            <w:shd w:val="clear" w:color="auto" w:fill="D9E2F3"/>
            <w:vAlign w:val="center"/>
          </w:tcPr>
          <w:p w14:paraId="2EE99E2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3640D5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DB39413" w14:textId="77777777" w:rsidTr="007D52DB">
        <w:tc>
          <w:tcPr>
            <w:tcW w:w="2835" w:type="dxa"/>
            <w:shd w:val="clear" w:color="auto" w:fill="D9E2F3"/>
            <w:vAlign w:val="center"/>
          </w:tcPr>
          <w:p w14:paraId="5181BF9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799F41F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FB99A1E" w14:textId="77777777" w:rsidTr="007D52DB">
        <w:tc>
          <w:tcPr>
            <w:tcW w:w="2835" w:type="dxa"/>
            <w:shd w:val="clear" w:color="auto" w:fill="D9E2F3"/>
            <w:vAlign w:val="center"/>
          </w:tcPr>
          <w:p w14:paraId="1D447ED6"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C29ACD" w14:textId="77777777" w:rsidR="00092E73" w:rsidRPr="00FD1EE4" w:rsidRDefault="00092E73" w:rsidP="007D52DB">
            <w:pPr>
              <w:spacing w:before="240" w:after="240"/>
              <w:rPr>
                <w:rFonts w:ascii="GHEA Grapalat" w:eastAsia="GHEA Grapalat" w:hAnsi="GHEA Grapalat" w:cs="GHEA Grapalat"/>
              </w:rPr>
            </w:pPr>
          </w:p>
        </w:tc>
      </w:tr>
    </w:tbl>
    <w:p w14:paraId="7E5A3D19"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5DA5463" w14:textId="77777777" w:rsidTr="007D52DB">
        <w:trPr>
          <w:trHeight w:val="853"/>
        </w:trPr>
        <w:tc>
          <w:tcPr>
            <w:tcW w:w="2835" w:type="dxa"/>
            <w:vMerge w:val="restart"/>
            <w:shd w:val="clear" w:color="auto" w:fill="D9E2F3"/>
            <w:vAlign w:val="center"/>
          </w:tcPr>
          <w:p w14:paraId="66E6DDDE"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41DA7C2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ED12876" w14:textId="77777777" w:rsidTr="007D52DB">
        <w:trPr>
          <w:trHeight w:val="850"/>
        </w:trPr>
        <w:tc>
          <w:tcPr>
            <w:tcW w:w="2835" w:type="dxa"/>
            <w:vMerge/>
            <w:shd w:val="clear" w:color="auto" w:fill="D9E2F3"/>
            <w:vAlign w:val="center"/>
          </w:tcPr>
          <w:p w14:paraId="53E440D7"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698611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DD183CE" w14:textId="77777777" w:rsidTr="007D52DB">
        <w:trPr>
          <w:trHeight w:val="850"/>
        </w:trPr>
        <w:tc>
          <w:tcPr>
            <w:tcW w:w="2835" w:type="dxa"/>
            <w:vMerge/>
            <w:shd w:val="clear" w:color="auto" w:fill="D9E2F3"/>
            <w:vAlign w:val="center"/>
          </w:tcPr>
          <w:p w14:paraId="490A1BCC"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3D92E4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B1706BA" w14:textId="77777777" w:rsidTr="007D52DB">
        <w:trPr>
          <w:trHeight w:val="850"/>
        </w:trPr>
        <w:tc>
          <w:tcPr>
            <w:tcW w:w="2835" w:type="dxa"/>
            <w:vMerge/>
            <w:shd w:val="clear" w:color="auto" w:fill="D9E2F3"/>
            <w:vAlign w:val="center"/>
          </w:tcPr>
          <w:p w14:paraId="49BA5525"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61481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B19D856" w14:textId="77777777" w:rsidTr="007D52DB">
        <w:trPr>
          <w:trHeight w:val="850"/>
        </w:trPr>
        <w:tc>
          <w:tcPr>
            <w:tcW w:w="2835" w:type="dxa"/>
            <w:vMerge/>
            <w:shd w:val="clear" w:color="auto" w:fill="D9E2F3"/>
            <w:vAlign w:val="center"/>
          </w:tcPr>
          <w:p w14:paraId="0D69D0C9"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F7B5FE0" w14:textId="77777777" w:rsidR="00092E73" w:rsidRPr="00FD1EE4" w:rsidRDefault="00092E73" w:rsidP="007D52DB">
            <w:pPr>
              <w:spacing w:before="240" w:after="240"/>
              <w:rPr>
                <w:rFonts w:ascii="GHEA Grapalat" w:eastAsia="GHEA Grapalat" w:hAnsi="GHEA Grapalat" w:cs="GHEA Grapalat"/>
              </w:rPr>
            </w:pPr>
          </w:p>
        </w:tc>
      </w:tr>
    </w:tbl>
    <w:p w14:paraId="198D2B6B" w14:textId="77777777" w:rsidR="00092E73"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A4242DB" w14:textId="77777777" w:rsidTr="007D52DB">
        <w:tc>
          <w:tcPr>
            <w:tcW w:w="2835" w:type="dxa"/>
            <w:shd w:val="clear" w:color="auto" w:fill="D9E2F3"/>
            <w:vAlign w:val="center"/>
          </w:tcPr>
          <w:p w14:paraId="57C768F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18135F7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032735F" w14:textId="77777777" w:rsidTr="007D52DB">
        <w:tc>
          <w:tcPr>
            <w:tcW w:w="2835" w:type="dxa"/>
            <w:shd w:val="clear" w:color="auto" w:fill="D9E2F3"/>
            <w:vAlign w:val="center"/>
          </w:tcPr>
          <w:p w14:paraId="1B0B913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5CFCE84" w14:textId="77777777" w:rsidR="00092E73" w:rsidRPr="00FD1EE4" w:rsidRDefault="00092E73" w:rsidP="007D52DB">
            <w:pPr>
              <w:spacing w:before="240" w:after="240"/>
              <w:rPr>
                <w:rFonts w:ascii="GHEA Grapalat" w:eastAsia="GHEA Grapalat" w:hAnsi="GHEA Grapalat" w:cs="GHEA Grapalat"/>
              </w:rPr>
            </w:pPr>
          </w:p>
        </w:tc>
      </w:tr>
    </w:tbl>
    <w:p w14:paraId="1A80E00D"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D2012B6" w14:textId="77777777" w:rsidR="00092E73" w:rsidRPr="005A6587" w:rsidRDefault="00092E73" w:rsidP="005A6587">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092E73" w:rsidRPr="00FD1EE4" w14:paraId="278925A9" w14:textId="77777777" w:rsidTr="007D52DB">
        <w:tc>
          <w:tcPr>
            <w:tcW w:w="9016" w:type="dxa"/>
            <w:shd w:val="clear" w:color="auto" w:fill="DBE5F1" w:themeFill="accent1" w:themeFillTint="33"/>
          </w:tcPr>
          <w:p w14:paraId="327AAE9A"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4C461F6" w14:textId="77777777" w:rsidTr="007D52DB">
        <w:trPr>
          <w:trHeight w:val="10187"/>
        </w:trPr>
        <w:tc>
          <w:tcPr>
            <w:tcW w:w="9016" w:type="dxa"/>
          </w:tcPr>
          <w:p w14:paraId="53768475" w14:textId="77777777" w:rsidR="00092E73" w:rsidRPr="00FD1EE4" w:rsidRDefault="00092E73" w:rsidP="007D52DB">
            <w:pPr>
              <w:rPr>
                <w:rFonts w:ascii="GHEA Grapalat" w:eastAsia="GHEA Grapalat" w:hAnsi="GHEA Grapalat" w:cs="GHEA Grapalat"/>
                <w:b/>
                <w:color w:val="000000"/>
              </w:rPr>
            </w:pPr>
          </w:p>
        </w:tc>
      </w:tr>
    </w:tbl>
    <w:p w14:paraId="7CEECB97"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70056D05" w14:textId="77777777" w:rsidR="00092E73" w:rsidRDefault="00092E73" w:rsidP="00092E73">
      <w:pPr>
        <w:rPr>
          <w:rFonts w:ascii="GHEA Grapalat" w:hAnsi="GHEA Grapalat"/>
          <w:b/>
        </w:rPr>
      </w:pPr>
    </w:p>
    <w:p w14:paraId="1B343AC0" w14:textId="77777777" w:rsidR="00092E73" w:rsidRDefault="00092E73" w:rsidP="00092E73">
      <w:pPr>
        <w:rPr>
          <w:rFonts w:ascii="GHEA Grapalat" w:hAnsi="GHEA Grapalat"/>
          <w:b/>
        </w:rPr>
      </w:pPr>
      <w:r>
        <w:rPr>
          <w:rFonts w:ascii="GHEA Grapalat" w:hAnsi="GHEA Grapalat"/>
          <w:b/>
        </w:rPr>
        <w:br w:type="page"/>
      </w:r>
    </w:p>
    <w:p w14:paraId="3DBE9AD0"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5445E6D7" w14:textId="77777777" w:rsidR="00092E73" w:rsidRPr="00490465" w:rsidRDefault="00092E73" w:rsidP="00092E73">
      <w:pPr>
        <w:spacing w:line="360" w:lineRule="auto"/>
        <w:jc w:val="center"/>
        <w:rPr>
          <w:rFonts w:ascii="GHEA Grapalat" w:hAnsi="GHEA Grapalat"/>
          <w:b/>
          <w:sz w:val="28"/>
          <w:szCs w:val="28"/>
          <w:lang w:val="hy-AM"/>
        </w:rPr>
      </w:pPr>
    </w:p>
    <w:p w14:paraId="18B5B8AC" w14:textId="77777777" w:rsidR="00092E73" w:rsidRPr="00092E73" w:rsidRDefault="00092E73" w:rsidP="00092E73">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E7A6DE9" w14:textId="77777777" w:rsidR="00092E73" w:rsidRPr="00092E73" w:rsidRDefault="00092E73" w:rsidP="00092E73">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9D74BCE" w14:textId="77777777" w:rsidR="00092E73" w:rsidRPr="00092E73" w:rsidRDefault="00092E73" w:rsidP="00092E73">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2383CE3E" w14:textId="77777777" w:rsidR="00092E73" w:rsidRPr="00092E73" w:rsidRDefault="00092E73" w:rsidP="00092E73">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28BE10A" w14:textId="77777777" w:rsidR="00092E73" w:rsidRPr="00092E73" w:rsidRDefault="00092E73" w:rsidP="00092E73">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B44FF2C" w14:textId="77777777" w:rsidR="00092E73" w:rsidRPr="00092E73" w:rsidRDefault="00092E73" w:rsidP="00092E73">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92E73">
        <w:rPr>
          <w:rFonts w:ascii="GHEA Grapalat" w:hAnsi="GHEA Grapalat"/>
        </w:rPr>
        <w:t>Identifier</w:t>
      </w:r>
      <w:proofErr w:type="spellEnd"/>
      <w:r w:rsidRPr="00092E73">
        <w:rPr>
          <w:rFonts w:ascii="GHEA Grapalat" w:hAnsi="GHEA Grapalat"/>
        </w:rPr>
        <w:t xml:space="preserve"> Code),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0FDF9D9" w14:textId="77777777" w:rsidR="00092E73" w:rsidRPr="00092E73" w:rsidRDefault="00092E73" w:rsidP="00092E73">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A66E2E1" w14:textId="77777777" w:rsidR="00092E73" w:rsidRPr="00092E73" w:rsidRDefault="00092E73" w:rsidP="00092E73">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81AC4E8" w14:textId="77777777" w:rsidR="00092E73" w:rsidRPr="00092E73" w:rsidRDefault="00092E73" w:rsidP="00092E73">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Pr="00092E73">
        <w:rPr>
          <w:rFonts w:ascii="Cambria Math" w:eastAsia="MS Mincho" w:hAnsi="Cambria Math" w:cs="Cambria Math"/>
        </w:rPr>
        <w:t>․</w:t>
      </w:r>
    </w:p>
    <w:p w14:paraId="0600B2BB" w14:textId="77777777" w:rsidR="00092E73" w:rsidRPr="00092E73" w:rsidRDefault="00092E73" w:rsidP="00092E73">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92E73">
        <w:rPr>
          <w:rFonts w:ascii="GHEA Grapalat" w:hAnsi="GHEA Grapalat"/>
        </w:rPr>
        <w:t>муниципалитета.В</w:t>
      </w:r>
      <w:proofErr w:type="spellEnd"/>
      <w:r w:rsidRPr="00092E73">
        <w:rPr>
          <w:rFonts w:ascii="GHEA Grapalat" w:hAnsi="GHEA Grapalat"/>
        </w:rPr>
        <w:t xml:space="preserve">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3D5571F"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7C1A08" w14:textId="77777777" w:rsidR="00092E73" w:rsidRPr="00092E73" w:rsidRDefault="00092E73" w:rsidP="00092E73">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55FF493F" w14:textId="77777777" w:rsidR="00092E73" w:rsidRPr="00092E73" w:rsidRDefault="00092E73" w:rsidP="00092E73">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DA9D366"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71FBDE8"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57C53C8E"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4B0F42B"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393F4A1"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E1CAA9D"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CCA38FA"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54F8B70B"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proofErr w:type="spellStart"/>
      <w:r w:rsidRPr="00092E73">
        <w:rPr>
          <w:rFonts w:ascii="GHEA Grapalat" w:hAnsi="GHEA Grapalat"/>
        </w:rPr>
        <w:t>ым</w:t>
      </w:r>
      <w:proofErr w:type="spellEnd"/>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6493143C"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797C2992"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proofErr w:type="spellStart"/>
      <w:r w:rsidRPr="00092E73">
        <w:rPr>
          <w:rFonts w:ascii="GHEA Grapalat" w:hAnsi="GHEA Grapalat"/>
        </w:rPr>
        <w:t>отстраня</w:t>
      </w:r>
      <w:proofErr w:type="spellEnd"/>
      <w:r w:rsidRPr="00092E73">
        <w:rPr>
          <w:rFonts w:ascii="GHEA Grapalat" w:hAnsi="GHEA Grapalat"/>
          <w:lang w:val="hy-AM"/>
        </w:rPr>
        <w:t>ть большинство членов органов управления юридического лица;</w:t>
      </w:r>
    </w:p>
    <w:p w14:paraId="2B53B5D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14:paraId="4573868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BFC637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1C81EE68"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FA3DB95"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C2BA7C4"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01CFCC5E"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1BDFF48A"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9B5030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0435EB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92E73">
        <w:rPr>
          <w:rFonts w:ascii="GHEA Grapalat" w:hAnsi="GHEA Grapalat"/>
        </w:rPr>
        <w:t>листингуются</w:t>
      </w:r>
      <w:proofErr w:type="spellEnd"/>
      <w:r w:rsidRPr="00092E73">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92E73">
        <w:rPr>
          <w:rFonts w:ascii="GHEA Grapalat" w:hAnsi="GHEA Grapalat"/>
        </w:rPr>
        <w:t>Identifier</w:t>
      </w:r>
      <w:proofErr w:type="spellEnd"/>
      <w:r w:rsidRPr="00092E73">
        <w:rPr>
          <w:rFonts w:ascii="GHEA Grapalat" w:hAnsi="GHEA Grapalat"/>
        </w:rPr>
        <w:t xml:space="preserve"> Code), где </w:t>
      </w:r>
      <w:proofErr w:type="spellStart"/>
      <w:r w:rsidRPr="00092E73">
        <w:rPr>
          <w:rFonts w:ascii="GHEA Grapalat" w:hAnsi="GHEA Grapalat"/>
        </w:rPr>
        <w:t>листингуются</w:t>
      </w:r>
      <w:proofErr w:type="spellEnd"/>
      <w:r w:rsidRPr="00092E73">
        <w:rPr>
          <w:rFonts w:ascii="GHEA Grapalat" w:hAnsi="GHEA Grapalat"/>
        </w:rPr>
        <w:t xml:space="preserve"> акции юридического лица, а также ссылается на имеющиеся на бирже документы.</w:t>
      </w:r>
    </w:p>
    <w:p w14:paraId="2396887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0FD6D0E"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54DA4A6" w14:textId="77777777" w:rsidR="00092E73" w:rsidRDefault="00092E73" w:rsidP="00092E73">
      <w:pPr>
        <w:contextualSpacing/>
        <w:jc w:val="both"/>
        <w:rPr>
          <w:rFonts w:ascii="GHEA Grapalat" w:hAnsi="GHEA Grapalat"/>
          <w:sz w:val="28"/>
          <w:szCs w:val="28"/>
        </w:rPr>
      </w:pPr>
    </w:p>
    <w:p w14:paraId="3EB26A18" w14:textId="77777777" w:rsidR="00092E73" w:rsidRDefault="00092E73" w:rsidP="00092E73">
      <w:pPr>
        <w:contextualSpacing/>
        <w:jc w:val="both"/>
        <w:rPr>
          <w:rFonts w:ascii="GHEA Grapalat" w:hAnsi="GHEA Grapalat"/>
          <w:sz w:val="28"/>
          <w:szCs w:val="28"/>
        </w:rPr>
      </w:pPr>
    </w:p>
    <w:p w14:paraId="5D9CE2E0"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66B88224"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риложение 1.3 не представляется участником</w:t>
      </w:r>
      <w:r w:rsidR="00AD30D3">
        <w:rPr>
          <w:rFonts w:ascii="GHEA Grapalat" w:hAnsi="GHEA Grapalat"/>
          <w:i/>
          <w:sz w:val="20"/>
          <w:szCs w:val="20"/>
        </w:rPr>
        <w:t xml:space="preserve"> если</w:t>
      </w:r>
      <w:r w:rsidRPr="009E5671">
        <w:rPr>
          <w:rFonts w:ascii="GHEA Grapalat" w:hAnsi="GHEA Grapalat"/>
          <w:i/>
          <w:sz w:val="20"/>
          <w:szCs w:val="20"/>
        </w:rPr>
        <w:t xml:space="preserve"> </w:t>
      </w:r>
      <w:r w:rsidR="00AD30D3" w:rsidRPr="00EC6C24">
        <w:rPr>
          <w:rFonts w:ascii="GHEA Grapalat" w:hAnsi="GHEA Grapalat"/>
          <w:i/>
          <w:sz w:val="20"/>
          <w:szCs w:val="20"/>
        </w:rPr>
        <w:t xml:space="preserve">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4F6585F4" w14:textId="77777777" w:rsidR="00092E73" w:rsidRDefault="00092E73" w:rsidP="00092E73">
      <w:pPr>
        <w:rPr>
          <w:rFonts w:ascii="GHEA Grapalat" w:hAnsi="GHEA Grapalat"/>
          <w:b/>
        </w:rPr>
      </w:pPr>
    </w:p>
    <w:p w14:paraId="04D0CA8B" w14:textId="77777777" w:rsidR="00092E73" w:rsidRDefault="00092E73" w:rsidP="00092E73">
      <w:pPr>
        <w:rPr>
          <w:rFonts w:ascii="GHEA Grapalat" w:hAnsi="GHEA Grapalat"/>
          <w:b/>
        </w:rPr>
      </w:pPr>
      <w:r>
        <w:rPr>
          <w:rFonts w:ascii="GHEA Grapalat" w:hAnsi="GHEA Grapalat"/>
          <w:b/>
        </w:rPr>
        <w:br w:type="page"/>
      </w:r>
    </w:p>
    <w:p w14:paraId="58F6F55C"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152FB379" w14:textId="55AD1CBF" w:rsidR="00B2572B" w:rsidRPr="0030704F" w:rsidRDefault="00B2572B" w:rsidP="0030704F">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9229AC" w:rsidRPr="009229AC">
        <w:rPr>
          <w:rFonts w:ascii="GHEA Grapalat" w:hAnsi="GHEA Grapalat"/>
          <w:b/>
          <w:sz w:val="24"/>
          <w:szCs w:val="24"/>
        </w:rPr>
        <w:t xml:space="preserve"> </w:t>
      </w:r>
      <w:r w:rsidR="00315C7C" w:rsidRPr="00315C7C">
        <w:rPr>
          <w:rFonts w:ascii="GHEA Grapalat" w:hAnsi="GHEA Grapalat"/>
          <w:b/>
        </w:rPr>
        <w:t>АМХХ-БНАШШДШ-23/0</w:t>
      </w:r>
      <w:r w:rsidR="009D0A6F">
        <w:rPr>
          <w:rFonts w:ascii="GHEA Grapalat" w:hAnsi="GHEA Grapalat"/>
          <w:b/>
          <w:lang w:val="hy-AM"/>
        </w:rPr>
        <w:t>2</w:t>
      </w:r>
      <w:r w:rsidR="00315C7C">
        <w:rPr>
          <w:rFonts w:ascii="GHEA Grapalat" w:hAnsi="GHEA Grapalat"/>
          <w:lang w:val="hy-AM"/>
        </w:rPr>
        <w:t xml:space="preserve">  </w:t>
      </w:r>
      <w:r w:rsidR="006132ED">
        <w:rPr>
          <w:rFonts w:ascii="GHEA Grapalat" w:hAnsi="GHEA Grapalat"/>
          <w:b/>
          <w:sz w:val="24"/>
          <w:szCs w:val="24"/>
        </w:rPr>
        <w:t>"</w:t>
      </w:r>
      <w:r w:rsidR="00DC619D">
        <w:rPr>
          <w:rStyle w:val="af6"/>
          <w:rFonts w:ascii="GHEA Grapalat" w:hAnsi="GHEA Grapalat"/>
          <w:b/>
          <w:sz w:val="24"/>
          <w:szCs w:val="24"/>
        </w:rPr>
        <w:footnoteReference w:customMarkFollows="1" w:id="19"/>
        <w:t>*</w:t>
      </w:r>
    </w:p>
    <w:p w14:paraId="6204F5C2" w14:textId="77777777" w:rsidR="00B2572B" w:rsidRPr="0030704F" w:rsidRDefault="00B2572B" w:rsidP="0030704F">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7354F448" w14:textId="2D6EAF78" w:rsidR="005744FC" w:rsidRPr="009229AC"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315C7C" w:rsidRPr="00315C7C">
        <w:rPr>
          <w:rFonts w:ascii="GHEA Grapalat" w:hAnsi="GHEA Grapalat"/>
          <w:b/>
        </w:rPr>
        <w:t xml:space="preserve"> АМХХ-БНАШШДШ-23/0</w:t>
      </w:r>
      <w:r w:rsidR="009D0A6F">
        <w:rPr>
          <w:rFonts w:ascii="GHEA Grapalat" w:hAnsi="GHEA Grapalat"/>
          <w:b/>
          <w:lang w:val="hy-AM"/>
        </w:rPr>
        <w:t>2</w:t>
      </w:r>
      <w:r w:rsidR="00315C7C">
        <w:rPr>
          <w:rFonts w:ascii="GHEA Grapalat" w:hAnsi="GHEA Grapalat"/>
          <w:lang w:val="hy-AM"/>
        </w:rPr>
        <w:t xml:space="preserve">  </w:t>
      </w:r>
      <w:r w:rsidR="00F03633">
        <w:rPr>
          <w:rFonts w:ascii="GHEA Grapalat" w:hAnsi="GHEA Grapalat"/>
          <w:lang w:val="hy-AM"/>
        </w:rPr>
        <w:t xml:space="preserve">    </w:t>
      </w:r>
    </w:p>
    <w:p w14:paraId="1D2C6213"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ABB2661"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8BC28EA"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57A4C09"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
        <w:gridCol w:w="3743"/>
        <w:gridCol w:w="1701"/>
        <w:gridCol w:w="1335"/>
        <w:gridCol w:w="2067"/>
      </w:tblGrid>
      <w:tr w:rsidR="00202EB4" w:rsidRPr="005744FC" w14:paraId="496EFB91" w14:textId="77777777" w:rsidTr="005D68B1">
        <w:trPr>
          <w:trHeight w:val="916"/>
          <w:jc w:val="center"/>
        </w:trPr>
        <w:tc>
          <w:tcPr>
            <w:tcW w:w="909" w:type="dxa"/>
            <w:tcBorders>
              <w:top w:val="single" w:sz="4" w:space="0" w:color="auto"/>
              <w:left w:val="single" w:sz="4" w:space="0" w:color="auto"/>
              <w:right w:val="single" w:sz="4" w:space="0" w:color="auto"/>
            </w:tcBorders>
            <w:vAlign w:val="center"/>
          </w:tcPr>
          <w:p w14:paraId="2FC3C37F" w14:textId="77777777"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3743" w:type="dxa"/>
            <w:tcBorders>
              <w:top w:val="single" w:sz="4" w:space="0" w:color="auto"/>
              <w:left w:val="single" w:sz="4" w:space="0" w:color="auto"/>
              <w:right w:val="single" w:sz="4" w:space="0" w:color="auto"/>
            </w:tcBorders>
            <w:vAlign w:val="center"/>
          </w:tcPr>
          <w:p w14:paraId="042FAAE5"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701" w:type="dxa"/>
            <w:tcBorders>
              <w:top w:val="single" w:sz="4" w:space="0" w:color="auto"/>
              <w:left w:val="single" w:sz="4" w:space="0" w:color="auto"/>
              <w:right w:val="single" w:sz="4" w:space="0" w:color="auto"/>
            </w:tcBorders>
            <w:vAlign w:val="center"/>
          </w:tcPr>
          <w:p w14:paraId="33BBB8CE" w14:textId="77777777"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43AD97B8" w14:textId="77777777"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335" w:type="dxa"/>
            <w:tcBorders>
              <w:top w:val="single" w:sz="4" w:space="0" w:color="auto"/>
              <w:left w:val="single" w:sz="4" w:space="0" w:color="auto"/>
              <w:right w:val="single" w:sz="4" w:space="0" w:color="auto"/>
            </w:tcBorders>
            <w:vAlign w:val="center"/>
          </w:tcPr>
          <w:p w14:paraId="75A2425C"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20"/>
              <w:t>**</w:t>
            </w:r>
            <w:r w:rsidRPr="005744FC">
              <w:rPr>
                <w:rFonts w:ascii="GHEA Grapalat" w:hAnsi="GHEA Grapalat"/>
                <w:b/>
                <w:sz w:val="20"/>
                <w:szCs w:val="20"/>
              </w:rPr>
              <w:t>/прописью и цифрами/</w:t>
            </w:r>
          </w:p>
        </w:tc>
        <w:tc>
          <w:tcPr>
            <w:tcW w:w="2067" w:type="dxa"/>
            <w:tcBorders>
              <w:top w:val="single" w:sz="4" w:space="0" w:color="auto"/>
              <w:left w:val="single" w:sz="4" w:space="0" w:color="auto"/>
              <w:right w:val="single" w:sz="4" w:space="0" w:color="auto"/>
            </w:tcBorders>
            <w:vAlign w:val="center"/>
          </w:tcPr>
          <w:p w14:paraId="6CD8BF6D"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234AA1D"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1BDEF49A" w14:textId="77777777" w:rsidTr="005D68B1">
        <w:trPr>
          <w:jc w:val="center"/>
        </w:trPr>
        <w:tc>
          <w:tcPr>
            <w:tcW w:w="909" w:type="dxa"/>
            <w:tcBorders>
              <w:top w:val="single" w:sz="4" w:space="0" w:color="auto"/>
              <w:left w:val="single" w:sz="4" w:space="0" w:color="auto"/>
              <w:bottom w:val="single" w:sz="4" w:space="0" w:color="auto"/>
              <w:right w:val="single" w:sz="4" w:space="0" w:color="auto"/>
            </w:tcBorders>
            <w:shd w:val="clear" w:color="auto" w:fill="99CCFF"/>
            <w:vAlign w:val="center"/>
          </w:tcPr>
          <w:p w14:paraId="41B5CC22"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3743" w:type="dxa"/>
            <w:tcBorders>
              <w:top w:val="single" w:sz="4" w:space="0" w:color="auto"/>
              <w:left w:val="single" w:sz="4" w:space="0" w:color="auto"/>
              <w:bottom w:val="single" w:sz="4" w:space="0" w:color="auto"/>
              <w:right w:val="single" w:sz="4" w:space="0" w:color="auto"/>
            </w:tcBorders>
            <w:shd w:val="clear" w:color="auto" w:fill="99CCFF"/>
          </w:tcPr>
          <w:p w14:paraId="766501C0"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C0114F1"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335" w:type="dxa"/>
            <w:tcBorders>
              <w:top w:val="single" w:sz="4" w:space="0" w:color="auto"/>
              <w:left w:val="single" w:sz="4" w:space="0" w:color="auto"/>
              <w:bottom w:val="single" w:sz="4" w:space="0" w:color="auto"/>
              <w:right w:val="single" w:sz="4" w:space="0" w:color="auto"/>
            </w:tcBorders>
            <w:shd w:val="clear" w:color="auto" w:fill="99CCFF"/>
          </w:tcPr>
          <w:p w14:paraId="708D347E"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2067" w:type="dxa"/>
            <w:tcBorders>
              <w:top w:val="single" w:sz="4" w:space="0" w:color="auto"/>
              <w:left w:val="single" w:sz="4" w:space="0" w:color="auto"/>
              <w:bottom w:val="single" w:sz="4" w:space="0" w:color="auto"/>
              <w:right w:val="single" w:sz="4" w:space="0" w:color="auto"/>
            </w:tcBorders>
            <w:shd w:val="clear" w:color="auto" w:fill="99CCFF"/>
          </w:tcPr>
          <w:p w14:paraId="7423C8E5" w14:textId="77777777"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315C7C" w:rsidRPr="005744FC" w14:paraId="3EAFEC6F" w14:textId="77777777" w:rsidTr="00315C7C">
        <w:trPr>
          <w:trHeight w:val="20"/>
          <w:jc w:val="center"/>
        </w:trPr>
        <w:tc>
          <w:tcPr>
            <w:tcW w:w="909" w:type="dxa"/>
            <w:tcBorders>
              <w:top w:val="single" w:sz="4" w:space="0" w:color="auto"/>
              <w:left w:val="single" w:sz="4" w:space="0" w:color="auto"/>
              <w:bottom w:val="single" w:sz="4" w:space="0" w:color="auto"/>
              <w:right w:val="single" w:sz="4" w:space="0" w:color="auto"/>
            </w:tcBorders>
            <w:vAlign w:val="center"/>
          </w:tcPr>
          <w:p w14:paraId="79638342" w14:textId="7D293769" w:rsidR="00315C7C" w:rsidRDefault="00672161" w:rsidP="00315C7C">
            <w:pPr>
              <w:widowControl w:val="0"/>
              <w:jc w:val="center"/>
              <w:rPr>
                <w:rFonts w:ascii="GHEA Grapalat" w:hAnsi="GHEA Grapalat"/>
                <w:b/>
                <w:sz w:val="20"/>
                <w:szCs w:val="20"/>
                <w:lang w:val="en-US"/>
              </w:rPr>
            </w:pPr>
            <w:r>
              <w:rPr>
                <w:rFonts w:ascii="GHEA Grapalat" w:hAnsi="GHEA Grapalat"/>
                <w:b/>
                <w:sz w:val="20"/>
                <w:szCs w:val="20"/>
                <w:lang w:val="en-US"/>
              </w:rPr>
              <w:t>1</w:t>
            </w:r>
          </w:p>
        </w:tc>
        <w:tc>
          <w:tcPr>
            <w:tcW w:w="3743" w:type="dxa"/>
            <w:tcBorders>
              <w:top w:val="single" w:sz="4" w:space="0" w:color="auto"/>
              <w:left w:val="single" w:sz="4" w:space="0" w:color="auto"/>
              <w:bottom w:val="single" w:sz="4" w:space="0" w:color="auto"/>
              <w:right w:val="single" w:sz="4" w:space="0" w:color="auto"/>
            </w:tcBorders>
          </w:tcPr>
          <w:p w14:paraId="79AF6539" w14:textId="3300854F" w:rsidR="00315C7C" w:rsidRPr="00A429CC" w:rsidRDefault="00315C7C" w:rsidP="00315C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GHEA Grapalat" w:hAnsi="GHEA Grapalat"/>
                <w:i/>
                <w:sz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CB2B6D" w14:textId="77777777" w:rsidR="00315C7C" w:rsidRPr="005744FC" w:rsidRDefault="00315C7C" w:rsidP="00315C7C">
            <w:pPr>
              <w:widowControl w:val="0"/>
              <w:jc w:val="center"/>
              <w:rPr>
                <w:rFonts w:ascii="GHEA Grapalat" w:hAnsi="GHEA Grapalat"/>
                <w:sz w:val="20"/>
                <w:szCs w:val="20"/>
              </w:rPr>
            </w:pPr>
          </w:p>
        </w:tc>
        <w:tc>
          <w:tcPr>
            <w:tcW w:w="1335" w:type="dxa"/>
            <w:tcBorders>
              <w:top w:val="single" w:sz="4" w:space="0" w:color="auto"/>
              <w:left w:val="single" w:sz="4" w:space="0" w:color="auto"/>
              <w:bottom w:val="single" w:sz="4" w:space="0" w:color="auto"/>
              <w:right w:val="single" w:sz="4" w:space="0" w:color="auto"/>
            </w:tcBorders>
            <w:shd w:val="clear" w:color="auto" w:fill="auto"/>
          </w:tcPr>
          <w:p w14:paraId="054DC7D9" w14:textId="77777777" w:rsidR="00315C7C" w:rsidRPr="005744FC" w:rsidRDefault="00315C7C" w:rsidP="00315C7C">
            <w:pPr>
              <w:widowControl w:val="0"/>
              <w:jc w:val="center"/>
              <w:rPr>
                <w:rFonts w:ascii="GHEA Grapalat" w:hAnsi="GHEA Grapalat"/>
                <w:sz w:val="20"/>
                <w:szCs w:val="20"/>
              </w:rPr>
            </w:pPr>
          </w:p>
        </w:tc>
        <w:tc>
          <w:tcPr>
            <w:tcW w:w="2067" w:type="dxa"/>
            <w:tcBorders>
              <w:top w:val="single" w:sz="4" w:space="0" w:color="auto"/>
              <w:left w:val="single" w:sz="4" w:space="0" w:color="auto"/>
              <w:bottom w:val="single" w:sz="4" w:space="0" w:color="auto"/>
              <w:right w:val="single" w:sz="4" w:space="0" w:color="auto"/>
            </w:tcBorders>
            <w:shd w:val="clear" w:color="auto" w:fill="auto"/>
          </w:tcPr>
          <w:p w14:paraId="13F87BBE" w14:textId="77777777" w:rsidR="00315C7C" w:rsidRPr="005744FC" w:rsidRDefault="00315C7C" w:rsidP="00315C7C">
            <w:pPr>
              <w:widowControl w:val="0"/>
              <w:jc w:val="center"/>
              <w:rPr>
                <w:rFonts w:ascii="GHEA Grapalat" w:hAnsi="GHEA Grapalat"/>
                <w:sz w:val="20"/>
                <w:szCs w:val="20"/>
              </w:rPr>
            </w:pPr>
          </w:p>
        </w:tc>
      </w:tr>
    </w:tbl>
    <w:p w14:paraId="3AABCE8C"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C1FAE25" w14:textId="77777777" w:rsidR="00DC619D" w:rsidRPr="0030704F" w:rsidRDefault="00374F4A" w:rsidP="0030704F">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668A0C1"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46EBC163" w14:textId="77777777" w:rsidR="00B217BB" w:rsidRDefault="00B217BB" w:rsidP="00B46D58">
      <w:pPr>
        <w:rPr>
          <w:rFonts w:ascii="GHEA Grapalat" w:hAnsi="GHEA Grapalat"/>
          <w:b/>
        </w:rPr>
      </w:pPr>
      <w:r>
        <w:rPr>
          <w:rFonts w:ascii="GHEA Grapalat" w:hAnsi="GHEA Grapalat"/>
          <w:b/>
        </w:rPr>
        <w:br w:type="page"/>
      </w:r>
    </w:p>
    <w:p w14:paraId="5D66D26C"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4CA362CF" w14:textId="09723130" w:rsidR="00B2572B" w:rsidRPr="006F46AC" w:rsidRDefault="00B2572B" w:rsidP="00B46D58">
      <w:pPr>
        <w:pStyle w:val="31"/>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F46AC" w:rsidRPr="006F46AC">
        <w:rPr>
          <w:rFonts w:ascii="GHEA Grapalat" w:hAnsi="GHEA Grapalat"/>
          <w:b/>
          <w:sz w:val="24"/>
          <w:szCs w:val="24"/>
        </w:rPr>
        <w:t xml:space="preserve"> </w:t>
      </w:r>
      <w:r w:rsidR="00315C7C" w:rsidRPr="00315C7C">
        <w:rPr>
          <w:rFonts w:ascii="GHEA Grapalat" w:hAnsi="GHEA Grapalat"/>
          <w:b/>
        </w:rPr>
        <w:t>АМХХ-БНАШШДШ-23/0</w:t>
      </w:r>
      <w:r w:rsidR="009D0A6F">
        <w:rPr>
          <w:rFonts w:ascii="GHEA Grapalat" w:hAnsi="GHEA Grapalat"/>
          <w:b/>
          <w:lang w:val="hy-AM"/>
        </w:rPr>
        <w:t>2</w:t>
      </w:r>
      <w:r w:rsidR="00315C7C">
        <w:rPr>
          <w:rFonts w:ascii="GHEA Grapalat" w:hAnsi="GHEA Grapalat"/>
          <w:lang w:val="hy-AM"/>
        </w:rPr>
        <w:t xml:space="preserve">  </w:t>
      </w:r>
      <w:r w:rsidR="006132ED" w:rsidRPr="00B138F3">
        <w:rPr>
          <w:rFonts w:ascii="GHEA Grapalat" w:hAnsi="GHEA Grapalat"/>
          <w:b/>
          <w:sz w:val="24"/>
          <w:szCs w:val="24"/>
        </w:rPr>
        <w:t>"</w:t>
      </w:r>
      <w:r w:rsidR="009924E6" w:rsidRPr="006F46AC">
        <w:footnoteReference w:customMarkFollows="1" w:id="21"/>
        <w:t>*</w:t>
      </w:r>
    </w:p>
    <w:p w14:paraId="3312766B" w14:textId="77777777"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6655AAD4" w14:textId="77777777"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F877D8C" w14:textId="77777777" w:rsidR="000E5A91" w:rsidRPr="00B138F3" w:rsidRDefault="000E5A91" w:rsidP="000E5A91">
      <w:pPr>
        <w:widowControl w:val="0"/>
        <w:spacing w:after="160"/>
        <w:ind w:left="567" w:right="565"/>
        <w:jc w:val="center"/>
        <w:rPr>
          <w:rFonts w:ascii="GHEA Grapalat" w:hAnsi="GHEA Grapalat"/>
          <w:b/>
        </w:rPr>
      </w:pPr>
    </w:p>
    <w:p w14:paraId="0BE871B4" w14:textId="484C032C"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6F46AC" w:rsidRPr="006F46AC">
        <w:rPr>
          <w:rFonts w:ascii="GHEA Grapalat" w:hAnsi="GHEA Grapalat"/>
          <w:b/>
        </w:rPr>
        <w:t xml:space="preserve"> </w:t>
      </w:r>
      <w:r w:rsidR="00315C7C" w:rsidRPr="00315C7C">
        <w:rPr>
          <w:rFonts w:ascii="GHEA Grapalat" w:hAnsi="GHEA Grapalat"/>
          <w:b/>
        </w:rPr>
        <w:t>АМХХ-БНАШШДШ-23/0</w:t>
      </w:r>
      <w:r w:rsidR="009D0A6F">
        <w:rPr>
          <w:rFonts w:ascii="GHEA Grapalat" w:hAnsi="GHEA Grapalat"/>
          <w:b/>
          <w:lang w:val="hy-AM"/>
        </w:rPr>
        <w:t>2</w:t>
      </w:r>
      <w:r w:rsidR="00315C7C">
        <w:rPr>
          <w:rFonts w:ascii="GHEA Grapalat" w:hAnsi="GHEA Grapalat"/>
          <w:lang w:val="hy-AM"/>
        </w:rPr>
        <w:t xml:space="preserve">  </w:t>
      </w:r>
      <w:r w:rsidRPr="00B138F3">
        <w:rPr>
          <w:rFonts w:ascii="GHEA Grapalat" w:eastAsiaTheme="minorHAnsi" w:hAnsi="GHEA Grapalat" w:cstheme="minorBidi"/>
          <w:bCs/>
        </w:rPr>
        <w:t>организованной</w:t>
      </w:r>
    </w:p>
    <w:p w14:paraId="6F5EB405" w14:textId="77777777"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F2D1569"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1F9B1EB6"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00D95F89" w:rsidRPr="005F2C25">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14:paraId="1CF5DD1F"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1F30C029"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2C48ACD4" w14:textId="77777777"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7B1B02E0"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564A3E9D"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7950F4F5"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31D258BC"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6DA2F657" w14:textId="147AF853"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Выплата производится посредством перечисления на расчетный    </w:t>
      </w:r>
      <w:proofErr w:type="spellStart"/>
      <w:r w:rsidRPr="00B138F3">
        <w:rPr>
          <w:rFonts w:ascii="GHEA Grapalat" w:eastAsiaTheme="minorHAnsi" w:hAnsi="GHEA Grapalat" w:cstheme="minorBidi"/>
        </w:rPr>
        <w:t>сче</w:t>
      </w:r>
      <w:proofErr w:type="spellEnd"/>
      <w:r w:rsidR="006F46AC">
        <w:rPr>
          <w:rFonts w:ascii="GHEA Grapalat" w:eastAsiaTheme="minorHAnsi" w:hAnsi="GHEA Grapalat" w:cstheme="minorBidi"/>
        </w:rPr>
        <w:t xml:space="preserve"> </w:t>
      </w:r>
      <w:r w:rsidR="006F46AC" w:rsidRPr="00B37116">
        <w:rPr>
          <w:rStyle w:val="af5"/>
          <w:rFonts w:ascii="GHEA Grapalat" w:hAnsi="GHEA Grapalat"/>
          <w:bCs w:val="0"/>
          <w:sz w:val="20"/>
          <w:szCs w:val="20"/>
          <w:u w:val="single"/>
        </w:rPr>
        <w:t xml:space="preserve"> </w:t>
      </w:r>
      <w:r w:rsidRPr="00B138F3">
        <w:rPr>
          <w:rFonts w:ascii="GHEA Grapalat" w:eastAsiaTheme="minorHAnsi" w:hAnsi="GHEA Grapalat" w:cstheme="minorBidi"/>
        </w:rPr>
        <w:t>бенефициара.</w:t>
      </w:r>
    </w:p>
    <w:p w14:paraId="1FD163D7"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EEFE8E0"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14:paraId="14C5B4F1"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7FBB33AD" w14:textId="77777777"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BBA618B"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83CE856" w14:textId="77777777" w:rsidR="00BF7253" w:rsidRPr="00D24CB5"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Pr="009D0A6F">
        <w:rPr>
          <w:rFonts w:ascii="GHEA Grapalat" w:eastAsiaTheme="minorHAnsi" w:hAnsi="GHEA Grapalat" w:cstheme="minorBidi"/>
        </w:rPr>
        <w:t>девяносто рабочих дней</w:t>
      </w:r>
      <w:r w:rsidR="00416905" w:rsidRPr="009D0A6F">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63AA1916"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0F9145C6" w14:textId="77777777" w:rsidR="00967680" w:rsidRPr="00000327" w:rsidRDefault="00967680" w:rsidP="00967680">
      <w:pPr>
        <w:pStyle w:val="af4"/>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lastRenderedPageBreak/>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532E7C2B" w14:textId="77777777" w:rsidR="00416905" w:rsidRPr="00BF06D5" w:rsidRDefault="00416905" w:rsidP="0096768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95E6326" w14:textId="77777777" w:rsidR="00BF7253" w:rsidRPr="00E42668" w:rsidRDefault="0017563B"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240E6">
        <w:rPr>
          <w:rStyle w:val="af5"/>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750E875C"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496BDD77"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A1C009C"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2F504D78"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6B8C48B"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958DB11"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0D8FB76"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14:paraId="6F33A100"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AB4739D"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7C41630"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8942C91"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177E9D8E"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14:paraId="6F6F131F"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33D717E"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3737B189"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6EA2A889"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12892D1" w14:textId="77777777"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C95504A"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4736042B"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7E4AC4ED" w14:textId="77777777" w:rsidR="000E5A91" w:rsidRPr="00B138F3" w:rsidRDefault="000E5A91" w:rsidP="00BF7253">
      <w:pPr>
        <w:pStyle w:val="a3"/>
        <w:widowControl w:val="0"/>
        <w:spacing w:after="160" w:line="240" w:lineRule="auto"/>
        <w:rPr>
          <w:rFonts w:ascii="GHEA Grapalat" w:hAnsi="GHEA Grapalat" w:cs="Sylfaen"/>
          <w:i w:val="0"/>
          <w:sz w:val="24"/>
          <w:szCs w:val="24"/>
        </w:rPr>
      </w:pPr>
    </w:p>
    <w:p w14:paraId="1571BA1A" w14:textId="77777777" w:rsidR="00260163" w:rsidRPr="00B138F3" w:rsidRDefault="00260163" w:rsidP="00B46D58">
      <w:pPr>
        <w:widowControl w:val="0"/>
        <w:spacing w:after="160"/>
        <w:ind w:left="567" w:right="565"/>
        <w:jc w:val="center"/>
        <w:rPr>
          <w:rFonts w:ascii="GHEA Grapalat" w:hAnsi="GHEA Grapalat"/>
          <w:b/>
        </w:rPr>
      </w:pPr>
    </w:p>
    <w:p w14:paraId="46FD309E" w14:textId="77777777" w:rsidR="00CF2692" w:rsidRPr="00B138F3" w:rsidRDefault="00CF2692" w:rsidP="00B46D58">
      <w:pPr>
        <w:widowControl w:val="0"/>
        <w:spacing w:after="160"/>
        <w:ind w:left="567" w:right="565"/>
        <w:jc w:val="center"/>
        <w:rPr>
          <w:rFonts w:ascii="GHEA Grapalat" w:hAnsi="GHEA Grapalat"/>
          <w:b/>
        </w:rPr>
      </w:pPr>
    </w:p>
    <w:p w14:paraId="7A3EE793" w14:textId="77777777" w:rsidR="00CF2692" w:rsidRPr="00B138F3" w:rsidRDefault="00CF2692" w:rsidP="00B46D58">
      <w:pPr>
        <w:widowControl w:val="0"/>
        <w:spacing w:after="160"/>
        <w:ind w:left="567" w:right="565"/>
        <w:jc w:val="center"/>
        <w:rPr>
          <w:rFonts w:ascii="GHEA Grapalat" w:hAnsi="GHEA Grapalat"/>
          <w:b/>
        </w:rPr>
      </w:pPr>
    </w:p>
    <w:p w14:paraId="5A46EBDC" w14:textId="77777777" w:rsidR="00CF2692" w:rsidRPr="00B138F3" w:rsidRDefault="00CF2692" w:rsidP="00B46D58">
      <w:pPr>
        <w:widowControl w:val="0"/>
        <w:spacing w:after="160"/>
        <w:ind w:left="567" w:right="565"/>
        <w:jc w:val="center"/>
        <w:rPr>
          <w:rFonts w:ascii="GHEA Grapalat" w:hAnsi="GHEA Grapalat"/>
          <w:b/>
        </w:rPr>
      </w:pPr>
    </w:p>
    <w:p w14:paraId="6DD341B1" w14:textId="77777777" w:rsidR="00CF2692" w:rsidRPr="00B138F3" w:rsidRDefault="00CF2692" w:rsidP="00B46D58">
      <w:pPr>
        <w:widowControl w:val="0"/>
        <w:spacing w:after="160"/>
        <w:ind w:left="567" w:right="565"/>
        <w:jc w:val="center"/>
        <w:rPr>
          <w:rFonts w:ascii="GHEA Grapalat" w:hAnsi="GHEA Grapalat"/>
          <w:b/>
        </w:rPr>
      </w:pPr>
    </w:p>
    <w:p w14:paraId="5C8C1D48" w14:textId="77777777" w:rsidR="00CF2692" w:rsidRPr="00B138F3" w:rsidRDefault="00CF2692" w:rsidP="00B46D58">
      <w:pPr>
        <w:widowControl w:val="0"/>
        <w:spacing w:after="160"/>
        <w:ind w:left="567" w:right="565"/>
        <w:jc w:val="center"/>
        <w:rPr>
          <w:rFonts w:ascii="GHEA Grapalat" w:hAnsi="GHEA Grapalat"/>
          <w:b/>
        </w:rPr>
      </w:pPr>
    </w:p>
    <w:p w14:paraId="064C4846" w14:textId="77777777" w:rsidR="00CF2692" w:rsidRPr="00B138F3" w:rsidRDefault="00CF2692" w:rsidP="00B46D58">
      <w:pPr>
        <w:widowControl w:val="0"/>
        <w:spacing w:after="160"/>
        <w:ind w:left="567" w:right="565"/>
        <w:jc w:val="center"/>
        <w:rPr>
          <w:rFonts w:ascii="GHEA Grapalat" w:hAnsi="GHEA Grapalat"/>
          <w:b/>
        </w:rPr>
      </w:pPr>
    </w:p>
    <w:p w14:paraId="377D553C"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14:paraId="5E3BB44A" w14:textId="5C7008ED"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4E297F" w:rsidRPr="004E297F">
        <w:rPr>
          <w:rFonts w:ascii="GHEA Grapalat" w:hAnsi="GHEA Grapalat"/>
          <w:b/>
        </w:rPr>
        <w:t xml:space="preserve"> </w:t>
      </w:r>
      <w:r w:rsidR="00315C7C" w:rsidRPr="00315C7C">
        <w:rPr>
          <w:rFonts w:ascii="GHEA Grapalat" w:hAnsi="GHEA Grapalat"/>
          <w:b/>
        </w:rPr>
        <w:t>АМХХ-БНАШШДШ-23/0</w:t>
      </w:r>
      <w:r w:rsidR="009D0A6F">
        <w:rPr>
          <w:rFonts w:ascii="GHEA Grapalat" w:hAnsi="GHEA Grapalat"/>
          <w:b/>
          <w:lang w:val="hy-AM"/>
        </w:rPr>
        <w:t>2</w:t>
      </w:r>
      <w:r w:rsidR="00315C7C">
        <w:rPr>
          <w:rFonts w:ascii="GHEA Grapalat" w:hAnsi="GHEA Grapalat"/>
          <w:lang w:val="hy-AM"/>
        </w:rPr>
        <w:t xml:space="preserve">  </w:t>
      </w:r>
      <w:r w:rsidR="00AC43AD">
        <w:rPr>
          <w:rFonts w:ascii="GHEA Grapalat" w:hAnsi="GHEA Grapalat"/>
          <w:b/>
        </w:rPr>
        <w:t xml:space="preserve">   </w:t>
      </w:r>
      <w:r w:rsidRPr="00B138F3">
        <w:rPr>
          <w:rFonts w:ascii="GHEA Grapalat" w:hAnsi="GHEA Grapalat"/>
          <w:b/>
        </w:rPr>
        <w:t>"</w:t>
      </w:r>
      <w:r w:rsidRPr="00B138F3">
        <w:rPr>
          <w:rStyle w:val="af6"/>
          <w:rFonts w:ascii="GHEA Grapalat" w:hAnsi="GHEA Grapalat"/>
          <w:b/>
        </w:rPr>
        <w:footnoteReference w:customMarkFollows="1" w:id="22"/>
        <w:t>*</w:t>
      </w:r>
    </w:p>
    <w:p w14:paraId="33805E63" w14:textId="77777777" w:rsidR="002A4554" w:rsidRPr="00EC1F84" w:rsidRDefault="002A4554" w:rsidP="0016001A">
      <w:pPr>
        <w:pStyle w:val="31"/>
        <w:widowControl w:val="0"/>
        <w:spacing w:after="160" w:line="240" w:lineRule="auto"/>
        <w:jc w:val="center"/>
        <w:rPr>
          <w:rFonts w:ascii="GHEA Grapalat" w:hAnsi="GHEA Grapalat"/>
          <w:sz w:val="24"/>
          <w:szCs w:val="24"/>
        </w:rPr>
      </w:pPr>
    </w:p>
    <w:p w14:paraId="5EB1DE32" w14:textId="77777777"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8A60305"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43CED55F" w14:textId="77777777"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70DC6F55"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14:paraId="53A7F734"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6DC3724F" w14:textId="77777777"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7E053A87"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29A35ABC" w14:textId="77777777"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7ADCA45A" w14:textId="77777777"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7D9A0A86"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1992C45F"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2E843692"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212E5283"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12024E"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 xml:space="preserve">банка </w:t>
      </w:r>
      <w:r w:rsidR="0012024E">
        <w:rPr>
          <w:rFonts w:ascii="GHEA Grapalat" w:eastAsiaTheme="minorHAnsi" w:hAnsi="GHEA Grapalat" w:cstheme="minorBidi"/>
          <w:sz w:val="18"/>
          <w:szCs w:val="18"/>
        </w:rPr>
        <w:t xml:space="preserve"> </w:t>
      </w:r>
    </w:p>
    <w:p w14:paraId="09202C68"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14:paraId="325449D4"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6A11EC2"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E25E306"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1E834243" w14:textId="692358D8"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127646">
        <w:rPr>
          <w:rFonts w:ascii="GHEA Grapalat" w:eastAsiaTheme="minorHAnsi" w:hAnsi="GHEA Grapalat" w:cstheme="minorBidi"/>
        </w:rPr>
        <w:t xml:space="preserve"> </w:t>
      </w:r>
      <w:r w:rsidR="00AC43AD" w:rsidRPr="00B37116">
        <w:rPr>
          <w:rStyle w:val="af5"/>
          <w:rFonts w:ascii="GHEA Grapalat" w:hAnsi="GHEA Grapalat"/>
          <w:bCs w:val="0"/>
          <w:sz w:val="20"/>
          <w:szCs w:val="20"/>
          <w:lang w:val="hy-AM"/>
        </w:rPr>
        <w:t>9</w:t>
      </w:r>
      <w:r w:rsidRPr="00B138F3">
        <w:rPr>
          <w:rFonts w:ascii="GHEA Grapalat" w:eastAsiaTheme="minorHAnsi" w:hAnsi="GHEA Grapalat" w:cstheme="minorBidi"/>
        </w:rPr>
        <w:t>бенефициара.</w:t>
      </w:r>
    </w:p>
    <w:p w14:paraId="2C91B917"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6D767C66"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58F351C"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1F56E48"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F94846B" w14:textId="77777777" w:rsidR="005A6E91" w:rsidRPr="002A2B6F" w:rsidRDefault="005A6E91" w:rsidP="005A6E91">
      <w:pPr>
        <w:pStyle w:val="af4"/>
        <w:shd w:val="clear" w:color="auto" w:fill="FFFFFF"/>
        <w:ind w:firstLine="374"/>
        <w:contextualSpacing/>
        <w:jc w:val="both"/>
        <w:rPr>
          <w:rFonts w:ascii="GHEA Grapalat" w:eastAsiaTheme="minorHAnsi" w:hAnsi="GHEA Grapalat" w:cstheme="minorBidi"/>
        </w:rPr>
      </w:pPr>
      <w:r w:rsidRPr="002A2B6F">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4FA8C28E" w14:textId="77777777" w:rsidR="005A6E91" w:rsidRPr="002A2B6F" w:rsidRDefault="005A6E91" w:rsidP="005A6E91">
      <w:pPr>
        <w:pStyle w:val="af4"/>
        <w:shd w:val="clear" w:color="auto" w:fill="FFFFFF"/>
        <w:ind w:firstLine="374"/>
        <w:contextualSpacing/>
        <w:jc w:val="both"/>
        <w:rPr>
          <w:rFonts w:ascii="GHEA Grapalat" w:eastAsiaTheme="minorHAnsi" w:hAnsi="GHEA Grapalat" w:cstheme="minorBidi"/>
        </w:rPr>
      </w:pPr>
      <w:r w:rsidRPr="002A2B6F">
        <w:rPr>
          <w:rFonts w:ascii="GHEA Grapalat" w:eastAsiaTheme="minorHAnsi" w:hAnsi="GHEA Grapalat" w:cstheme="minorBidi"/>
          <w:sz w:val="18"/>
          <w:szCs w:val="18"/>
        </w:rPr>
        <w:t xml:space="preserve">номер заключаемого </w:t>
      </w:r>
      <w:proofErr w:type="spellStart"/>
      <w:r w:rsidRPr="002A2B6F">
        <w:rPr>
          <w:rFonts w:ascii="GHEA Grapalat" w:eastAsiaTheme="minorHAnsi" w:hAnsi="GHEA Grapalat" w:cstheme="minorBidi"/>
          <w:sz w:val="18"/>
          <w:szCs w:val="18"/>
        </w:rPr>
        <w:t>договара</w:t>
      </w:r>
      <w:proofErr w:type="spellEnd"/>
    </w:p>
    <w:p w14:paraId="183C9895" w14:textId="77777777" w:rsidR="005A6E91" w:rsidRPr="002A2B6F" w:rsidRDefault="005A6E91" w:rsidP="005A6E91">
      <w:pPr>
        <w:pStyle w:val="af4"/>
        <w:shd w:val="clear" w:color="auto" w:fill="FFFFFF"/>
        <w:ind w:firstLine="374"/>
        <w:contextualSpacing/>
        <w:jc w:val="both"/>
        <w:rPr>
          <w:rFonts w:ascii="GHEA Grapalat" w:eastAsiaTheme="minorHAnsi" w:hAnsi="GHEA Grapalat" w:cstheme="minorBidi"/>
        </w:rPr>
      </w:pPr>
    </w:p>
    <w:p w14:paraId="67B63B2F" w14:textId="77777777" w:rsidR="005A6E91" w:rsidRPr="002A2B6F" w:rsidRDefault="005A6E91" w:rsidP="005A6E91">
      <w:pPr>
        <w:pStyle w:val="af4"/>
        <w:shd w:val="clear" w:color="auto" w:fill="FFFFFF"/>
        <w:contextualSpacing/>
        <w:jc w:val="both"/>
        <w:rPr>
          <w:rFonts w:ascii="GHEA Grapalat" w:eastAsiaTheme="minorHAnsi" w:hAnsi="GHEA Grapalat" w:cstheme="minorBidi"/>
          <w:lang w:val="hy-AM"/>
        </w:rPr>
      </w:pPr>
      <w:r w:rsidRPr="002A2B6F">
        <w:rPr>
          <w:rFonts w:ascii="GHEA Grapalat" w:eastAsiaTheme="minorHAnsi" w:hAnsi="GHEA Grapalat" w:cstheme="minorBidi"/>
        </w:rPr>
        <w:t xml:space="preserve">и  действует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в</w:t>
      </w:r>
      <w:r w:rsidRPr="002A2B6F">
        <w:rPr>
          <w:rFonts w:ascii="GHEA Grapalat" w:hAnsi="GHEA Grapalat"/>
        </w:rPr>
        <w:t>ключительно</w:t>
      </w:r>
      <w:r w:rsidRPr="002A2B6F">
        <w:rPr>
          <w:rFonts w:ascii="GHEA Grapalat" w:eastAsiaTheme="minorHAnsi" w:hAnsi="GHEA Grapalat" w:cstheme="minorBidi"/>
        </w:rPr>
        <w:t xml:space="preserve">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до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девяностого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рабочего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дня</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следующего за днем </w:t>
      </w:r>
    </w:p>
    <w:p w14:paraId="5509569C" w14:textId="77777777" w:rsidR="005A6E91" w:rsidRPr="002A2B6F" w:rsidRDefault="005A6E91" w:rsidP="005A6E91">
      <w:pPr>
        <w:pStyle w:val="af4"/>
        <w:shd w:val="clear" w:color="auto" w:fill="FFFFFF"/>
        <w:contextualSpacing/>
        <w:jc w:val="both"/>
        <w:rPr>
          <w:rFonts w:ascii="GHEA Grapalat" w:eastAsiaTheme="minorHAnsi" w:hAnsi="GHEA Grapalat" w:cstheme="minorBidi"/>
          <w:sz w:val="18"/>
          <w:szCs w:val="18"/>
          <w:lang w:val="hy-AM"/>
        </w:rPr>
      </w:pPr>
    </w:p>
    <w:p w14:paraId="624C8506" w14:textId="77777777" w:rsidR="005A6E91" w:rsidRPr="002A2B6F" w:rsidRDefault="005A6E91" w:rsidP="00406DC2">
      <w:pPr>
        <w:pStyle w:val="af4"/>
        <w:shd w:val="clear" w:color="auto" w:fill="FFFFFF"/>
        <w:contextualSpacing/>
        <w:jc w:val="center"/>
        <w:rPr>
          <w:rFonts w:eastAsiaTheme="minorHAnsi" w:cstheme="minorBidi"/>
        </w:rPr>
      </w:pPr>
      <w:r w:rsidRPr="002A2B6F">
        <w:rPr>
          <w:rFonts w:ascii="GHEA Grapalat" w:eastAsiaTheme="minorHAnsi" w:hAnsi="GHEA Grapalat" w:cstheme="minorBidi"/>
          <w:lang w:val="hy-AM"/>
        </w:rPr>
        <w:t>--------------------------------------------------------</w:t>
      </w:r>
      <w:r w:rsidRPr="002A2B6F">
        <w:rPr>
          <w:rFonts w:ascii="GHEA Grapalat" w:eastAsiaTheme="minorHAnsi" w:hAnsi="GHEA Grapalat" w:cstheme="minorBidi"/>
        </w:rPr>
        <w:t>------------------</w:t>
      </w:r>
      <w:r w:rsidRPr="002A2B6F">
        <w:rPr>
          <w:rFonts w:ascii="GHEA Grapalat" w:eastAsiaTheme="minorHAnsi" w:hAnsi="GHEA Grapalat" w:cstheme="minorBidi"/>
          <w:lang w:val="hy-AM"/>
        </w:rPr>
        <w:t>----------------------</w:t>
      </w:r>
      <w:r w:rsidR="00406DC2" w:rsidRPr="002A2B6F">
        <w:rPr>
          <w:rFonts w:ascii="GHEA Grapalat" w:eastAsiaTheme="minorHAnsi" w:hAnsi="GHEA Grapalat" w:cstheme="minorBidi"/>
        </w:rPr>
        <w:t>---------------</w:t>
      </w:r>
      <w:r w:rsidRPr="002A2B6F">
        <w:rPr>
          <w:rFonts w:eastAsiaTheme="minorHAnsi" w:cstheme="minorBidi"/>
        </w:rPr>
        <w:t xml:space="preserve"> </w:t>
      </w:r>
      <w:r w:rsidRPr="002A2B6F">
        <w:rPr>
          <w:rFonts w:eastAsiaTheme="minorHAnsi" w:cstheme="minorBidi"/>
          <w:lang w:val="hy-AM"/>
        </w:rPr>
        <w:t>.</w:t>
      </w:r>
      <w:r w:rsidRPr="002A2B6F">
        <w:rPr>
          <w:rFonts w:eastAsiaTheme="minorHAnsi" w:cstheme="minorBidi"/>
        </w:rPr>
        <w:t xml:space="preserve">           </w:t>
      </w:r>
      <w:r w:rsidRPr="002A2B6F">
        <w:rPr>
          <w:rFonts w:ascii="GHEA Grapalat" w:eastAsiaTheme="minorHAnsi" w:hAnsi="GHEA Grapalat" w:cstheme="minorBidi"/>
          <w:sz w:val="16"/>
          <w:szCs w:val="16"/>
        </w:rPr>
        <w:t xml:space="preserve"> </w:t>
      </w:r>
      <w:r w:rsidR="00EB1A78" w:rsidRPr="002A2B6F">
        <w:rPr>
          <w:rFonts w:ascii="GHEA Grapalat" w:eastAsiaTheme="minorHAnsi" w:hAnsi="GHEA Grapalat" w:cstheme="minorBidi"/>
          <w:sz w:val="16"/>
          <w:szCs w:val="16"/>
        </w:rPr>
        <w:t>крайн</w:t>
      </w:r>
      <w:r w:rsidR="009E68A6">
        <w:rPr>
          <w:rFonts w:ascii="GHEA Grapalat" w:eastAsiaTheme="minorHAnsi" w:hAnsi="GHEA Grapalat" w:cstheme="minorBidi"/>
          <w:sz w:val="16"/>
          <w:szCs w:val="16"/>
        </w:rPr>
        <w:t>и</w:t>
      </w:r>
      <w:r w:rsidRPr="002A2B6F">
        <w:rPr>
          <w:rFonts w:ascii="GHEA Grapalat" w:eastAsiaTheme="minorHAnsi" w:hAnsi="GHEA Grapalat" w:cstheme="minorBidi"/>
          <w:sz w:val="16"/>
          <w:szCs w:val="16"/>
        </w:rPr>
        <w:t>й срок выполнения работ</w:t>
      </w:r>
      <w:r w:rsidRPr="002A2B6F">
        <w:rPr>
          <w:rFonts w:ascii="GHEA Grapalat" w:eastAsiaTheme="minorHAnsi" w:hAnsi="GHEA Grapalat" w:cstheme="minorBidi"/>
          <w:sz w:val="16"/>
          <w:szCs w:val="16"/>
          <w:lang w:val="hy-AM"/>
        </w:rPr>
        <w:t>, предусмотренн</w:t>
      </w:r>
      <w:proofErr w:type="spellStart"/>
      <w:r w:rsidRPr="002A2B6F">
        <w:rPr>
          <w:rFonts w:ascii="GHEA Grapalat" w:eastAsiaTheme="minorHAnsi" w:hAnsi="GHEA Grapalat" w:cstheme="minorBidi"/>
          <w:sz w:val="16"/>
          <w:szCs w:val="16"/>
        </w:rPr>
        <w:t>ый</w:t>
      </w:r>
      <w:proofErr w:type="spellEnd"/>
      <w:r w:rsidRPr="002A2B6F">
        <w:rPr>
          <w:rFonts w:ascii="GHEA Grapalat" w:eastAsiaTheme="minorHAnsi" w:hAnsi="GHEA Grapalat" w:cstheme="minorBidi"/>
          <w:sz w:val="16"/>
          <w:szCs w:val="16"/>
        </w:rPr>
        <w:t xml:space="preserve"> </w:t>
      </w:r>
      <w:r w:rsidRPr="002A2B6F">
        <w:rPr>
          <w:rFonts w:ascii="GHEA Grapalat" w:eastAsiaTheme="minorHAnsi" w:hAnsi="GHEA Grapalat" w:cstheme="minorBidi"/>
          <w:sz w:val="16"/>
          <w:szCs w:val="16"/>
          <w:lang w:val="hy-AM"/>
        </w:rPr>
        <w:t>заключаемым договором</w:t>
      </w:r>
    </w:p>
    <w:p w14:paraId="2C9815AA" w14:textId="77777777" w:rsidR="005A6E91" w:rsidRPr="002A2B6F" w:rsidRDefault="005A6E91" w:rsidP="005A6E91">
      <w:pPr>
        <w:pStyle w:val="af4"/>
        <w:shd w:val="clear" w:color="auto" w:fill="FFFFFF"/>
        <w:contextualSpacing/>
        <w:jc w:val="both"/>
        <w:rPr>
          <w:rFonts w:ascii="GHEA Grapalat" w:eastAsiaTheme="minorHAnsi" w:hAnsi="GHEA Grapalat" w:cstheme="minorBidi"/>
        </w:rPr>
      </w:pPr>
      <w:r w:rsidRPr="002A2B6F">
        <w:rPr>
          <w:rFonts w:ascii="GHEA Grapalat" w:eastAsiaTheme="minorHAnsi" w:hAnsi="GHEA Grapalat" w:cstheme="minorBidi"/>
        </w:rPr>
        <w:t>В день предоставления гарантии лицо</w:t>
      </w:r>
      <w:r w:rsidR="00C34C57" w:rsidRPr="002A2B6F">
        <w:rPr>
          <w:rFonts w:ascii="GHEA Grapalat" w:eastAsiaTheme="minorHAnsi" w:hAnsi="GHEA Grapalat" w:cstheme="minorBidi"/>
        </w:rPr>
        <w:t>,</w:t>
      </w:r>
      <w:r w:rsidRPr="002A2B6F">
        <w:rPr>
          <w:rFonts w:ascii="GHEA Grapalat" w:eastAsiaTheme="minorHAnsi" w:hAnsi="GHEA Grapalat" w:cstheme="minorBidi"/>
        </w:rPr>
        <w:t xml:space="preserve"> выдающее гарантию</w:t>
      </w:r>
      <w:r w:rsidR="00C34C57" w:rsidRPr="002A2B6F">
        <w:rPr>
          <w:rFonts w:ascii="GHEA Grapalat" w:eastAsiaTheme="minorHAnsi" w:hAnsi="GHEA Grapalat" w:cstheme="minorBidi"/>
        </w:rPr>
        <w:t>,</w:t>
      </w:r>
      <w:r w:rsidRPr="002A2B6F">
        <w:rPr>
          <w:rFonts w:ascii="GHEA Grapalat" w:eastAsiaTheme="minorHAnsi" w:hAnsi="GHEA Grapalat" w:cstheme="minorBidi"/>
        </w:rPr>
        <w:t xml:space="preserve"> с официального адреса</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2A2B6F">
        <w:rPr>
          <w:rFonts w:ascii="GHEA Grapalat" w:eastAsiaTheme="minorHAnsi" w:hAnsi="GHEA Grapalat" w:cstheme="minorBidi"/>
        </w:rPr>
        <w:t xml:space="preserve">настоящей гарантии </w:t>
      </w:r>
      <w:r w:rsidRPr="002A2B6F">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2A2B6F">
        <w:rPr>
          <w:rFonts w:ascii="GHEA Grapalat" w:eastAsiaTheme="minorHAnsi" w:hAnsi="GHEA Grapalat" w:cstheme="minorBidi"/>
          <w:lang w:val="hy-AM"/>
        </w:rPr>
        <w:t>.</w:t>
      </w:r>
      <w:r w:rsidRPr="002A2B6F">
        <w:rPr>
          <w:rFonts w:ascii="GHEA Grapalat" w:eastAsiaTheme="minorHAnsi" w:hAnsi="GHEA Grapalat" w:cstheme="minorBidi"/>
        </w:rPr>
        <w:t xml:space="preserve"> </w:t>
      </w:r>
    </w:p>
    <w:p w14:paraId="6183F678" w14:textId="77777777" w:rsidR="007B3F5F" w:rsidRPr="00B138F3" w:rsidRDefault="007B3F5F" w:rsidP="00EF6EB4">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1E934006" w14:textId="77777777"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20BE546" w14:textId="77777777"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AA6959" w:rsidRPr="00572A57">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6D675FA8"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1CD96D6"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37204B50"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CF5FF0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34465809"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9AC21A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B947324"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11F3A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0BC7999"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991C437"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14:paraId="08213F76"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E8C3E4C"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53EDEC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7F6153F"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699E341"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14:paraId="08B03EDC"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C683657"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74F99F30"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275CF0BF"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38C900D"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27F133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50104226"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637850C1" w14:textId="77777777" w:rsidR="008D24C2" w:rsidRPr="00230D36" w:rsidRDefault="008D24C2" w:rsidP="00B37116">
      <w:pPr>
        <w:widowControl w:val="0"/>
        <w:spacing w:after="160"/>
        <w:rPr>
          <w:rFonts w:ascii="GHEA Grapalat" w:hAnsi="GHEA Grapalat"/>
          <w:b/>
        </w:rPr>
      </w:pPr>
    </w:p>
    <w:p w14:paraId="2F146580" w14:textId="77777777" w:rsidR="008D24C2" w:rsidRPr="00230D36" w:rsidRDefault="008D24C2" w:rsidP="00B37116">
      <w:pPr>
        <w:widowControl w:val="0"/>
        <w:spacing w:after="160"/>
        <w:rPr>
          <w:rFonts w:ascii="GHEA Grapalat" w:hAnsi="GHEA Grapalat"/>
          <w:b/>
        </w:rPr>
      </w:pPr>
    </w:p>
    <w:p w14:paraId="3C86A8B5"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1502ECFE" w14:textId="491289F8"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8A53CB" w:rsidRPr="008A53CB">
        <w:rPr>
          <w:rFonts w:ascii="GHEA Grapalat" w:hAnsi="GHEA Grapalat"/>
          <w:b/>
          <w:sz w:val="24"/>
          <w:szCs w:val="24"/>
        </w:rPr>
        <w:t xml:space="preserve"> </w:t>
      </w:r>
      <w:r w:rsidR="00315C7C" w:rsidRPr="00315C7C">
        <w:rPr>
          <w:rFonts w:ascii="GHEA Grapalat" w:hAnsi="GHEA Grapalat"/>
          <w:b/>
        </w:rPr>
        <w:t>АМХХ-БНАШШДШ-23/0</w:t>
      </w:r>
      <w:r w:rsidR="009D0A6F">
        <w:rPr>
          <w:rFonts w:ascii="GHEA Grapalat" w:hAnsi="GHEA Grapalat"/>
          <w:b/>
          <w:lang w:val="hy-AM"/>
        </w:rPr>
        <w:t>2</w:t>
      </w:r>
      <w:r w:rsidR="00315C7C">
        <w:rPr>
          <w:rFonts w:ascii="GHEA Grapalat" w:hAnsi="GHEA Grapalat"/>
          <w:lang w:val="hy-AM"/>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14:paraId="2C4A7975" w14:textId="77777777" w:rsidR="001005B0" w:rsidRPr="00B138F3" w:rsidRDefault="001005B0" w:rsidP="00B46D58">
      <w:pPr>
        <w:widowControl w:val="0"/>
        <w:spacing w:after="160"/>
        <w:ind w:left="567" w:right="565"/>
        <w:jc w:val="center"/>
        <w:rPr>
          <w:rFonts w:ascii="GHEA Grapalat" w:hAnsi="GHEA Grapalat"/>
          <w:b/>
        </w:rPr>
      </w:pPr>
    </w:p>
    <w:p w14:paraId="40224549" w14:textId="77777777"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DC8DBC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DA56952" w14:textId="77777777" w:rsidR="001005B0" w:rsidRPr="00B138F3" w:rsidRDefault="001005B0" w:rsidP="00B46D58">
      <w:pPr>
        <w:widowControl w:val="0"/>
        <w:spacing w:after="160"/>
        <w:ind w:left="567" w:right="565"/>
        <w:jc w:val="center"/>
        <w:rPr>
          <w:rFonts w:ascii="GHEA Grapalat" w:hAnsi="GHEA Grapalat"/>
          <w:b/>
        </w:rPr>
      </w:pPr>
    </w:p>
    <w:p w14:paraId="6DC62F73"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14:paraId="6717459D"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14:paraId="02D6752D"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14:paraId="7859EA5A"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14:paraId="2C8088F1" w14:textId="77777777"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14:paraId="5A1254E6" w14:textId="77777777"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0C4FE31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14:paraId="6FC85DB2"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4BF5C2A"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6C3FA3AD"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14:paraId="60771DC1" w14:textId="77777777"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54BD6355" w14:textId="77777777"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00989524"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89E30B6" w14:textId="624A07F6"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8A53CB">
        <w:rPr>
          <w:rFonts w:ascii="GHEA Grapalat" w:eastAsiaTheme="minorHAnsi" w:hAnsi="GHEA Grapalat" w:cstheme="minorBidi"/>
        </w:rPr>
        <w:t xml:space="preserve"> </w:t>
      </w:r>
      <w:r w:rsidR="005B3A59" w:rsidRPr="00B37116">
        <w:rPr>
          <w:rFonts w:ascii="GHEA Grapalat" w:eastAsiaTheme="minorHAnsi" w:hAnsi="GHEA Grapalat" w:cstheme="minorBidi"/>
        </w:rPr>
        <w:t xml:space="preserve"> </w:t>
      </w:r>
      <w:r w:rsidR="005B3A59" w:rsidRPr="00B138F3">
        <w:rPr>
          <w:rFonts w:ascii="GHEA Grapalat" w:eastAsiaTheme="minorHAnsi" w:hAnsi="GHEA Grapalat" w:cstheme="minorBidi"/>
        </w:rPr>
        <w:t>бенефициара.</w:t>
      </w:r>
    </w:p>
    <w:p w14:paraId="67BF9D84"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D0ACFCF"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2D2FF87"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3A1DB3F"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0A1DFA4" w14:textId="77777777" w:rsidR="00AF5202" w:rsidRPr="00F00F71" w:rsidRDefault="00AF5202" w:rsidP="00AF5202">
      <w:pPr>
        <w:pStyle w:val="af4"/>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2D0D5EE3" w14:textId="77777777" w:rsidR="00AF5202" w:rsidRPr="00F00F71" w:rsidRDefault="00AF5202" w:rsidP="00AF5202">
      <w:pPr>
        <w:pStyle w:val="af4"/>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 xml:space="preserve">номер заключаемого </w:t>
      </w:r>
      <w:proofErr w:type="spellStart"/>
      <w:r w:rsidRPr="00F00F71">
        <w:rPr>
          <w:rFonts w:ascii="GHEA Grapalat" w:eastAsiaTheme="minorHAnsi" w:hAnsi="GHEA Grapalat" w:cstheme="minorBidi"/>
          <w:sz w:val="18"/>
          <w:szCs w:val="18"/>
        </w:rPr>
        <w:t>договара</w:t>
      </w:r>
      <w:proofErr w:type="spellEnd"/>
    </w:p>
    <w:p w14:paraId="74FDE8CD" w14:textId="77777777" w:rsidR="00AF5202" w:rsidRPr="00F00F71" w:rsidRDefault="00AF5202" w:rsidP="00AF5202">
      <w:pPr>
        <w:pStyle w:val="af4"/>
        <w:shd w:val="clear" w:color="auto" w:fill="FFFFFF"/>
        <w:ind w:firstLine="374"/>
        <w:contextualSpacing/>
        <w:jc w:val="both"/>
        <w:rPr>
          <w:rFonts w:ascii="GHEA Grapalat" w:eastAsiaTheme="minorHAnsi" w:hAnsi="GHEA Grapalat" w:cstheme="minorBidi"/>
        </w:rPr>
      </w:pPr>
    </w:p>
    <w:p w14:paraId="4BD90578" w14:textId="77777777" w:rsidR="00AF5202" w:rsidRPr="00F00F71" w:rsidRDefault="00AF5202" w:rsidP="00AF5202">
      <w:pPr>
        <w:pStyle w:val="af4"/>
        <w:shd w:val="clear" w:color="auto" w:fill="FFFFFF"/>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5FB3B651" w14:textId="77777777" w:rsidR="00AF5202" w:rsidRPr="00F00F71" w:rsidRDefault="00AF5202" w:rsidP="00AF5202">
      <w:pPr>
        <w:pStyle w:val="af4"/>
        <w:shd w:val="clear" w:color="auto" w:fill="FFFFFF"/>
        <w:contextualSpacing/>
        <w:jc w:val="both"/>
        <w:rPr>
          <w:rFonts w:ascii="GHEA Grapalat" w:eastAsiaTheme="minorHAnsi" w:hAnsi="GHEA Grapalat" w:cstheme="minorBidi"/>
          <w:sz w:val="18"/>
          <w:szCs w:val="18"/>
          <w:lang w:val="hy-AM"/>
        </w:rPr>
      </w:pPr>
    </w:p>
    <w:p w14:paraId="0C662695" w14:textId="77777777" w:rsidR="00AF5202" w:rsidRPr="00F00F71" w:rsidRDefault="00AF5202" w:rsidP="00AF5202">
      <w:pPr>
        <w:pStyle w:val="af4"/>
        <w:shd w:val="clear" w:color="auto" w:fill="FFFFFF"/>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45E2DDD9" w14:textId="77777777" w:rsidR="00AF5202" w:rsidRPr="00F00F71" w:rsidRDefault="00AF5202" w:rsidP="00AF5202">
      <w:pPr>
        <w:pStyle w:val="af4"/>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14:paraId="48BA4E6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2E5F576F" w14:textId="77777777"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AA9FAC5" w14:textId="77777777"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060608F3" w14:textId="77777777"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3091FA4A"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6B3BC29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6EA44523"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2EFD315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425AF0E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5D7E7DE"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6E6FA5A"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61F2C3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4EFBB1C"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BE9CA14"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14:paraId="52FA6836"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B7CBEB3"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ACC62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E397F1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ECD3115"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14:paraId="40E0AE0C"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681DDC7"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3F25BF7C"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262FC79F"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209F4DC" w14:textId="77777777"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303441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14069322" w14:textId="77777777" w:rsidR="001005B0" w:rsidRPr="00777D5B" w:rsidRDefault="001005B0" w:rsidP="00B37116">
      <w:pPr>
        <w:widowControl w:val="0"/>
        <w:spacing w:after="160"/>
        <w:ind w:right="565"/>
        <w:rPr>
          <w:rFonts w:ascii="GHEA Grapalat" w:hAnsi="GHEA Grapalat"/>
          <w:b/>
          <w:color w:val="C00000"/>
          <w:lang w:val="hy-AM"/>
        </w:rPr>
      </w:pPr>
    </w:p>
    <w:p w14:paraId="5B474509" w14:textId="77777777" w:rsidR="001005B0" w:rsidRPr="00777D5B" w:rsidRDefault="001005B0" w:rsidP="00B46D58">
      <w:pPr>
        <w:widowControl w:val="0"/>
        <w:spacing w:after="160"/>
        <w:ind w:left="567" w:right="565"/>
        <w:jc w:val="center"/>
        <w:rPr>
          <w:rFonts w:ascii="GHEA Grapalat" w:hAnsi="GHEA Grapalat"/>
          <w:b/>
          <w:color w:val="C00000"/>
        </w:rPr>
      </w:pPr>
    </w:p>
    <w:p w14:paraId="44FD72CE" w14:textId="7F61F9A9" w:rsidR="00BB28C8" w:rsidRPr="00B37116" w:rsidRDefault="009215EA" w:rsidP="00B37116">
      <w:pPr>
        <w:rPr>
          <w:rFonts w:ascii="GHEA Grapalat" w:hAnsi="GHEA Grapalat"/>
          <w:b/>
          <w:color w:val="C00000"/>
        </w:rPr>
      </w:pPr>
      <w:r w:rsidRPr="00777D5B">
        <w:rPr>
          <w:rFonts w:ascii="GHEA Grapalat" w:hAnsi="GHEA Grapalat"/>
          <w:b/>
          <w:color w:val="C00000"/>
        </w:rPr>
        <w:br w:type="page"/>
      </w:r>
    </w:p>
    <w:p w14:paraId="4CE2FFA2" w14:textId="77777777"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af6"/>
          <w:rFonts w:ascii="GHEA Grapalat" w:hAnsi="GHEA Grapalat" w:cs="Sylfaen"/>
          <w:b/>
          <w:sz w:val="24"/>
          <w:szCs w:val="24"/>
        </w:rPr>
        <w:footnoteReference w:customMarkFollows="1" w:id="24"/>
        <w:t>26</w:t>
      </w:r>
    </w:p>
    <w:p w14:paraId="3B75BFB8" w14:textId="77777777" w:rsidR="007D2F03" w:rsidRPr="00FA6464" w:rsidRDefault="007D2F03" w:rsidP="007D2F03">
      <w:pPr>
        <w:jc w:val="right"/>
        <w:rPr>
          <w:rFonts w:ascii="GHEA Grapalat" w:hAnsi="GHEA Grapalat"/>
          <w:b/>
        </w:rPr>
      </w:pPr>
      <w:r w:rsidRPr="001439BD">
        <w:rPr>
          <w:rFonts w:ascii="GHEA Grapalat" w:hAnsi="GHEA Grapalat"/>
          <w:b/>
        </w:rPr>
        <w:t>к Приглашению на открытый конкурс</w:t>
      </w:r>
    </w:p>
    <w:p w14:paraId="2F48D5D4" w14:textId="74F5DEA3" w:rsidR="007D2F03" w:rsidRPr="009044F1" w:rsidRDefault="007D2F03" w:rsidP="007D2F03">
      <w:pPr>
        <w:pStyle w:val="31"/>
        <w:widowControl w:val="0"/>
        <w:spacing w:after="160" w:line="240" w:lineRule="auto"/>
        <w:jc w:val="right"/>
        <w:rPr>
          <w:rFonts w:ascii="GHEA Grapalat" w:hAnsi="GHEA Grapalat" w:cs="Arial"/>
          <w:b/>
          <w:sz w:val="24"/>
          <w:szCs w:val="24"/>
        </w:rPr>
      </w:pPr>
      <w:r w:rsidRPr="009044F1">
        <w:rPr>
          <w:rFonts w:ascii="GHEA Grapalat" w:hAnsi="GHEA Grapalat"/>
          <w:b/>
          <w:sz w:val="24"/>
          <w:szCs w:val="24"/>
        </w:rPr>
        <w:t xml:space="preserve">под кодом </w:t>
      </w:r>
      <w:r w:rsidR="00DD1C66" w:rsidRPr="00315C7C">
        <w:rPr>
          <w:rFonts w:ascii="GHEA Grapalat" w:hAnsi="GHEA Grapalat"/>
          <w:b/>
        </w:rPr>
        <w:t>АМХХ-БНАШШДШ-23/0</w:t>
      </w:r>
      <w:r w:rsidR="009D0A6F">
        <w:rPr>
          <w:rFonts w:ascii="GHEA Grapalat" w:hAnsi="GHEA Grapalat"/>
          <w:b/>
          <w:lang w:val="hy-AM"/>
        </w:rPr>
        <w:t>2</w:t>
      </w:r>
      <w:r w:rsidR="00DD1C66">
        <w:rPr>
          <w:rFonts w:ascii="GHEA Grapalat" w:hAnsi="GHEA Grapalat"/>
          <w:lang w:val="hy-AM"/>
        </w:rPr>
        <w:t xml:space="preserve">  </w:t>
      </w:r>
      <w:r w:rsidRPr="003B1893">
        <w:rPr>
          <w:rFonts w:ascii="GHEA Grapalat" w:hAnsi="GHEA Grapalat"/>
          <w:b/>
          <w:sz w:val="24"/>
          <w:szCs w:val="24"/>
        </w:rPr>
        <w:t>"</w:t>
      </w:r>
    </w:p>
    <w:p w14:paraId="183FF3A5" w14:textId="77777777" w:rsidR="00BB28C8" w:rsidRPr="009F3DC7" w:rsidRDefault="00BB28C8" w:rsidP="00BB28C8">
      <w:pPr>
        <w:widowControl w:val="0"/>
        <w:tabs>
          <w:tab w:val="left" w:pos="2268"/>
        </w:tabs>
        <w:spacing w:after="160" w:line="360" w:lineRule="auto"/>
        <w:ind w:firstLine="567"/>
        <w:jc w:val="right"/>
        <w:rPr>
          <w:rFonts w:ascii="GHEA Grapalat" w:hAnsi="GHEA Grapalat"/>
        </w:rPr>
      </w:pPr>
    </w:p>
    <w:p w14:paraId="7F4BBC0D" w14:textId="77777777" w:rsidR="009D0A6F" w:rsidRDefault="009D0A6F" w:rsidP="00BB28C8">
      <w:pPr>
        <w:widowControl w:val="0"/>
        <w:spacing w:after="160" w:line="360" w:lineRule="auto"/>
        <w:ind w:firstLine="567"/>
        <w:jc w:val="center"/>
        <w:rPr>
          <w:rFonts w:ascii="GHEA Grapalat" w:hAnsi="GHEA Grapalat"/>
          <w:b/>
        </w:rPr>
      </w:pPr>
      <w:r w:rsidRPr="009D0A6F">
        <w:rPr>
          <w:rFonts w:ascii="GHEA Grapalat" w:hAnsi="GHEA Grapalat"/>
          <w:b/>
        </w:rPr>
        <w:t xml:space="preserve">ВЫПОЛНЕНИЕ АСФАЛЬТИРОВАННЫХ РАБОТ ДЛЯ НУЖД ХОЙСКОГО СООБЩЕСТВА ИСТОРИЯ </w:t>
      </w:r>
    </w:p>
    <w:p w14:paraId="1488B2A6" w14:textId="6D76BD5E" w:rsidR="00BB28C8" w:rsidRPr="00672161" w:rsidRDefault="00BB28C8" w:rsidP="00BB28C8">
      <w:pPr>
        <w:widowControl w:val="0"/>
        <w:spacing w:after="160" w:line="360" w:lineRule="auto"/>
        <w:ind w:firstLine="567"/>
        <w:jc w:val="center"/>
        <w:rPr>
          <w:rFonts w:ascii="GHEA Grapalat" w:hAnsi="GHEA Grapalat"/>
          <w:b/>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393E0D00" w14:textId="77777777" w:rsidTr="003D2146">
        <w:tc>
          <w:tcPr>
            <w:tcW w:w="4503" w:type="dxa"/>
          </w:tcPr>
          <w:p w14:paraId="5B3A41D3"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64FC2C58"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1C859B75" w14:textId="77777777" w:rsidR="00BB28C8" w:rsidRPr="009F3DC7" w:rsidRDefault="00BB28C8" w:rsidP="00BB28C8">
      <w:pPr>
        <w:widowControl w:val="0"/>
        <w:spacing w:after="160" w:line="360" w:lineRule="auto"/>
        <w:ind w:firstLine="567"/>
        <w:jc w:val="both"/>
        <w:rPr>
          <w:rFonts w:ascii="GHEA Grapalat" w:hAnsi="GHEA Grapalat"/>
        </w:rPr>
      </w:pPr>
    </w:p>
    <w:p w14:paraId="4CA9A4E8" w14:textId="77777777"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2328241C" w14:textId="77777777" w:rsidR="00BB28C8" w:rsidRPr="009F3DC7" w:rsidRDefault="00BB28C8" w:rsidP="00BB28C8">
      <w:pPr>
        <w:widowControl w:val="0"/>
        <w:spacing w:after="160" w:line="360" w:lineRule="auto"/>
        <w:ind w:firstLine="567"/>
        <w:jc w:val="both"/>
        <w:rPr>
          <w:rFonts w:ascii="GHEA Grapalat" w:hAnsi="GHEA Grapalat"/>
          <w:b/>
        </w:rPr>
      </w:pPr>
    </w:p>
    <w:p w14:paraId="55FE191E"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101670AA" w14:textId="636C90B1" w:rsidR="007D2F03" w:rsidRPr="00D64F66" w:rsidRDefault="00BB28C8" w:rsidP="007D2F03">
      <w:pPr>
        <w:ind w:firstLine="708"/>
        <w:jc w:val="both"/>
        <w:rPr>
          <w:rFonts w:ascii="GHEA Grapalat" w:hAnsi="GHEA Grapalat"/>
          <w:vertAlign w:val="superscript"/>
        </w:rPr>
      </w:pPr>
      <w:r w:rsidRPr="009F3DC7">
        <w:rPr>
          <w:rFonts w:ascii="GHEA Grapalat" w:hAnsi="GHEA Grapalat"/>
        </w:rPr>
        <w:t>1.</w:t>
      </w:r>
      <w:r>
        <w:rPr>
          <w:rFonts w:ascii="GHEA Grapalat" w:hAnsi="GHEA Grapalat"/>
        </w:rPr>
        <w:t>1.</w:t>
      </w:r>
      <w:r>
        <w:rPr>
          <w:rFonts w:ascii="GHEA Grapalat" w:hAnsi="GHEA Grapalat"/>
        </w:rPr>
        <w:tab/>
      </w:r>
      <w:r w:rsidR="007D2F03" w:rsidRPr="000A3450">
        <w:rPr>
          <w:rFonts w:ascii="GHEA Grapalat" w:hAnsi="GHEA Grapalat"/>
        </w:rPr>
        <w:t>Подрядчик обязуется в установленном настоящим Договором порядке,</w:t>
      </w:r>
      <w:r w:rsidR="007D2F03" w:rsidRPr="000A3450">
        <w:rPr>
          <w:rFonts w:ascii="Courier New" w:hAnsi="Courier New" w:cs="Courier New"/>
        </w:rPr>
        <w:t xml:space="preserve"> </w:t>
      </w:r>
      <w:r w:rsidR="007D2F03" w:rsidRPr="000A3450">
        <w:rPr>
          <w:rFonts w:ascii="GHEA Grapalat" w:hAnsi="GHEA Grapalat"/>
        </w:rPr>
        <w:t xml:space="preserve">предусмотренных объемах, форме и сроках выполнять предусмотренные </w:t>
      </w:r>
      <w:r w:rsidR="007D2F03" w:rsidRPr="00BD3389">
        <w:rPr>
          <w:rFonts w:ascii="GHEA Grapalat" w:hAnsi="GHEA Grapalat"/>
        </w:rPr>
        <w:t>объемной ведомостью-</w:t>
      </w:r>
      <w:r w:rsidR="007D2F03" w:rsidRPr="00BD3389">
        <w:rPr>
          <w:rFonts w:ascii="Calibri" w:hAnsi="Calibri" w:cs="Calibri"/>
        </w:rPr>
        <w:t> </w:t>
      </w:r>
      <w:r w:rsidR="007D2F03" w:rsidRPr="00BD3389">
        <w:rPr>
          <w:rFonts w:ascii="GHEA Grapalat" w:hAnsi="GHEA Grapalat" w:cs="GHEA Grapalat"/>
        </w:rPr>
        <w:t>сметой</w:t>
      </w:r>
      <w:r w:rsidR="007D2F03" w:rsidRPr="00BD3389">
        <w:rPr>
          <w:rFonts w:ascii="GHEA Grapalat" w:hAnsi="GHEA Grapalat"/>
        </w:rPr>
        <w:t>,</w:t>
      </w:r>
      <w:r w:rsidR="007D2F03" w:rsidRPr="000A3450">
        <w:rPr>
          <w:rFonts w:ascii="GHEA Grapalat" w:hAnsi="GHEA Grapalat"/>
          <w:spacing w:val="6"/>
        </w:rPr>
        <w:t xml:space="preserve"> установленной Приложением № 1 к настоящему Договору</w:t>
      </w:r>
      <w:r w:rsidR="007D2F03" w:rsidRPr="000A3450">
        <w:rPr>
          <w:rFonts w:ascii="GHEA Grapalat" w:hAnsi="GHEA Grapalat"/>
          <w:spacing w:val="2"/>
        </w:rPr>
        <w:t xml:space="preserve"> </w:t>
      </w:r>
      <w:r w:rsidR="007D2F03" w:rsidRPr="009F3DC7">
        <w:rPr>
          <w:rFonts w:ascii="GHEA Grapalat" w:hAnsi="GHEA Grapalat"/>
        </w:rPr>
        <w:t xml:space="preserve">(далее </w:t>
      </w:r>
      <w:r w:rsidR="007D2F03">
        <w:rPr>
          <w:rFonts w:ascii="GHEA Grapalat" w:hAnsi="GHEA Grapalat"/>
        </w:rPr>
        <w:t>— договор),</w:t>
      </w:r>
      <w:r w:rsidR="007D2F03" w:rsidRPr="00D64F66">
        <w:rPr>
          <w:rFonts w:ascii="GHEA Grapalat" w:hAnsi="GHEA Grapalat"/>
        </w:rPr>
        <w:t xml:space="preserve"> </w:t>
      </w:r>
      <w:r w:rsidR="00336063">
        <w:rPr>
          <w:rFonts w:ascii="GHEA Grapalat" w:hAnsi="GHEA Grapalat"/>
        </w:rPr>
        <w:t>приобретения</w:t>
      </w:r>
      <w:r w:rsidR="00336063" w:rsidRPr="003D336C">
        <w:rPr>
          <w:rFonts w:ascii="GHEA Grapalat" w:hAnsi="GHEA Grapalat"/>
        </w:rPr>
        <w:t xml:space="preserve"> работ по асфальтированию для нужд общины Абовян</w:t>
      </w:r>
      <w:r w:rsidR="007D2F03" w:rsidRPr="009F3DC7">
        <w:rPr>
          <w:rFonts w:ascii="GHEA Grapalat" w:hAnsi="GHEA Grapalat"/>
        </w:rPr>
        <w:t xml:space="preserve"> (далее — работа), а Заказчик обязуется принимать выполненную работу и платить за нее.</w:t>
      </w:r>
    </w:p>
    <w:p w14:paraId="47ECD84A" w14:textId="77777777" w:rsidR="00BB28C8" w:rsidRPr="009F3DC7" w:rsidRDefault="00BB28C8" w:rsidP="007D2F03">
      <w:pPr>
        <w:ind w:firstLine="708"/>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64326101" w14:textId="77777777" w:rsidR="00671FB0" w:rsidRPr="00AD1F9B" w:rsidRDefault="00BB28C8" w:rsidP="00671FB0">
      <w:pPr>
        <w:pStyle w:val="HTML"/>
        <w:shd w:val="clear" w:color="auto" w:fill="F8F9FA"/>
        <w:rPr>
          <w:rFonts w:ascii="GHEA Grapalat" w:hAnsi="GHEA Grapalat" w:cs="Times New Roman"/>
          <w:sz w:val="24"/>
          <w:szCs w:val="24"/>
          <w:lang w:bidi="ru-RU"/>
        </w:rPr>
      </w:pPr>
      <w:r w:rsidRPr="009F3DC7">
        <w:rPr>
          <w:rFonts w:ascii="GHEA Grapalat" w:hAnsi="GHEA Grapalat"/>
        </w:rPr>
        <w:t>1.</w:t>
      </w:r>
      <w:r>
        <w:rPr>
          <w:rFonts w:ascii="GHEA Grapalat" w:hAnsi="GHEA Grapalat"/>
        </w:rPr>
        <w:t>3.</w:t>
      </w:r>
      <w:r w:rsidRPr="000A3450">
        <w:rPr>
          <w:rFonts w:ascii="GHEA Grapalat" w:hAnsi="GHEA Grapalat"/>
          <w:spacing w:val="6"/>
        </w:rPr>
        <w:tab/>
      </w:r>
      <w:r w:rsidRPr="00671FB0">
        <w:rPr>
          <w:rFonts w:ascii="GHEA Grapalat" w:hAnsi="GHEA Grapalat" w:cs="Times New Roman"/>
          <w:sz w:val="24"/>
          <w:szCs w:val="24"/>
          <w:lang w:bidi="ru-RU"/>
        </w:rPr>
        <w:t>Предусмотренные договором работы начинаются после вступления</w:t>
      </w:r>
      <w:r w:rsidRPr="00671FB0">
        <w:rPr>
          <w:rFonts w:ascii="Calibri" w:hAnsi="Calibri" w:cs="Calibri"/>
          <w:sz w:val="24"/>
          <w:szCs w:val="24"/>
          <w:lang w:bidi="ru-RU"/>
        </w:rPr>
        <w:t> </w:t>
      </w:r>
      <w:r w:rsidRPr="00671FB0">
        <w:rPr>
          <w:rFonts w:ascii="GHEA Grapalat" w:hAnsi="GHEA Grapalat" w:cs="Times New Roman"/>
          <w:sz w:val="24"/>
          <w:szCs w:val="24"/>
          <w:lang w:bidi="ru-RU"/>
        </w:rPr>
        <w:t>договора в силу и устанавливается следующий срок выполнения:</w:t>
      </w:r>
      <w:r w:rsidR="00671FB0" w:rsidRPr="00671FB0">
        <w:rPr>
          <w:rFonts w:ascii="GHEA Grapalat" w:hAnsi="GHEA Grapalat" w:cs="Times New Roman"/>
          <w:sz w:val="24"/>
          <w:szCs w:val="24"/>
          <w:lang w:bidi="ru-RU"/>
        </w:rPr>
        <w:t xml:space="preserve"> </w:t>
      </w:r>
      <w:r w:rsidR="00671FB0" w:rsidRPr="009D0A6F">
        <w:rPr>
          <w:rFonts w:ascii="GHEA Grapalat" w:hAnsi="GHEA Grapalat" w:cs="Times New Roman"/>
          <w:sz w:val="24"/>
          <w:szCs w:val="24"/>
          <w:lang w:bidi="ru-RU"/>
        </w:rPr>
        <w:t>согласно приложению 2</w:t>
      </w:r>
    </w:p>
    <w:p w14:paraId="7BC04032" w14:textId="0F5B57C8" w:rsidR="00BB28C8" w:rsidRPr="009D0A6F" w:rsidRDefault="00BB28C8" w:rsidP="00BB28C8">
      <w:pPr>
        <w:widowControl w:val="0"/>
        <w:tabs>
          <w:tab w:val="left" w:pos="1134"/>
        </w:tabs>
        <w:spacing w:after="160" w:line="360" w:lineRule="auto"/>
        <w:ind w:firstLine="567"/>
        <w:jc w:val="both"/>
        <w:rPr>
          <w:rFonts w:ascii="GHEA Grapalat" w:hAnsi="GHEA Grapalat"/>
          <w:lang w:val="hy-AM"/>
        </w:rPr>
      </w:pPr>
      <w:r w:rsidRPr="009F3DC7">
        <w:rPr>
          <w:rFonts w:ascii="GHEA Grapalat" w:hAnsi="GHEA Grapalat"/>
        </w:rPr>
        <w:lastRenderedPageBreak/>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r w:rsidR="009D0A6F">
        <w:rPr>
          <w:rFonts w:ascii="GHEA Grapalat" w:hAnsi="GHEA Grapalat"/>
          <w:lang w:val="hy-AM"/>
        </w:rPr>
        <w:t>25․12․2025</w:t>
      </w:r>
    </w:p>
    <w:p w14:paraId="196BC064"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
    <w:p w14:paraId="55C08A7A"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568D5577"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0714ACB2"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3F31E2CF"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77D6F73D"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0CD7C969"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D568A80"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0C0C23AD"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48C148C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3A1235EA"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67AB2540"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2BC100E3"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264BC8E0"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44660CFF"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1A0D6164"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0E5DE923"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43C592D8"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0D9F4BFA" w14:textId="77777777" w:rsidR="00BB28C8" w:rsidRDefault="00BB28C8" w:rsidP="00BB28C8">
      <w:pPr>
        <w:rPr>
          <w:rFonts w:ascii="GHEA Grapalat" w:hAnsi="GHEA Grapalat"/>
          <w:b/>
        </w:rPr>
      </w:pPr>
      <w:r>
        <w:rPr>
          <w:rFonts w:ascii="GHEA Grapalat" w:hAnsi="GHEA Grapalat"/>
          <w:b/>
        </w:rPr>
        <w:br w:type="page"/>
      </w:r>
    </w:p>
    <w:p w14:paraId="333271B0"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31404BCC"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0AA8A94E"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0373C0CC"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AB81313"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52C085E2" w14:textId="77777777"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3EDD21F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446CEC07"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1A7A695"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37AE5408" w14:textId="77777777"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35DA8FB2" w14:textId="77777777"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14:paraId="1CC782DF" w14:textId="77777777"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CF46B5F" w14:textId="77777777" w:rsidR="00E560CB" w:rsidRPr="00E560CB" w:rsidDel="00861101" w:rsidRDefault="00BB28C8" w:rsidP="00BB28C8">
      <w:pPr>
        <w:widowControl w:val="0"/>
        <w:tabs>
          <w:tab w:val="left" w:pos="1276"/>
        </w:tabs>
        <w:spacing w:after="160" w:line="360" w:lineRule="auto"/>
        <w:ind w:firstLine="567"/>
        <w:jc w:val="both"/>
        <w:rPr>
          <w:del w:id="13"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xml:space="preserve">, провести </w:t>
      </w:r>
      <w:proofErr w:type="spellStart"/>
      <w:r w:rsidRPr="003D3EB8">
        <w:rPr>
          <w:rFonts w:ascii="GHEA Grapalat" w:hAnsi="GHEA Grapalat"/>
        </w:rPr>
        <w:t>индивидуальнoe</w:t>
      </w:r>
      <w:proofErr w:type="spellEnd"/>
      <w:r w:rsidRPr="003D3EB8">
        <w:rPr>
          <w:rFonts w:ascii="GHEA Grapalat" w:hAnsi="GHEA Grapalat"/>
        </w:rPr>
        <w:t xml:space="preserv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37C7E47E"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0A958C78"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263A9124"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FDED8BD"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32D892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1B6CEAD0" w14:textId="77777777" w:rsidR="00897C0C" w:rsidRPr="00AD1F9B" w:rsidRDefault="00897C0C" w:rsidP="00897C0C">
      <w:pPr>
        <w:widowControl w:val="0"/>
        <w:tabs>
          <w:tab w:val="left" w:pos="1276"/>
        </w:tabs>
        <w:spacing w:after="160" w:line="360" w:lineRule="auto"/>
        <w:ind w:firstLine="567"/>
        <w:jc w:val="both"/>
        <w:rPr>
          <w:rFonts w:ascii="GHEA Grapalat" w:hAnsi="GHEA Grapalat" w:cs="Times Armenian"/>
          <w:color w:val="C00000"/>
        </w:rPr>
      </w:pPr>
      <w:r w:rsidRPr="00040A97">
        <w:rPr>
          <w:rFonts w:ascii="GHEA Grapalat" w:hAnsi="GHEA Grapalat"/>
        </w:rPr>
        <w:lastRenderedPageBreak/>
        <w:t>3.4.9.</w:t>
      </w:r>
      <w:r w:rsidRPr="00040A97">
        <w:rPr>
          <w:rFonts w:ascii="GHEA Grapalat" w:hAnsi="GHEA Grapalat"/>
        </w:rPr>
        <w:tab/>
        <w:t>По договору устанавливается гарантийный срок в 3 года,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  своих средств</w:t>
      </w:r>
      <w:ins w:id="14" w:author="Vardan" w:date="2022-12-24T23:12:00Z">
        <w:r w:rsidRPr="00040A97">
          <w:rPr>
            <w:rFonts w:ascii="GHEA Grapalat" w:hAnsi="GHEA Grapalat"/>
          </w:rPr>
          <w:t xml:space="preserve"> </w:t>
        </w:r>
      </w:ins>
      <w:r w:rsidRPr="00040A97">
        <w:rPr>
          <w:rFonts w:ascii="GHEA Grapalat" w:hAnsi="GHEA Grapalat"/>
        </w:rPr>
        <w:t>и в установленный Заказчиком разумный срок устранять эти недостатки</w:t>
      </w:r>
      <w:r w:rsidRPr="00AD1F9B">
        <w:rPr>
          <w:rFonts w:ascii="GHEA Grapalat" w:hAnsi="GHEA Grapalat"/>
          <w:color w:val="C00000"/>
        </w:rPr>
        <w:t>.</w:t>
      </w:r>
    </w:p>
    <w:p w14:paraId="40471817" w14:textId="77777777" w:rsidR="00BB28C8"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2740985"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389DDAA8" w14:textId="77777777" w:rsidR="00BB28C8" w:rsidRPr="00A6067F"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1ADA2060" w14:textId="77777777" w:rsidR="000C37BD" w:rsidRPr="00793A58" w:rsidRDefault="000C37BD" w:rsidP="00BB28C8">
      <w:pPr>
        <w:widowControl w:val="0"/>
        <w:tabs>
          <w:tab w:val="left" w:pos="1134"/>
        </w:tabs>
        <w:spacing w:after="160" w:line="360" w:lineRule="auto"/>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3D18B5FA" w14:textId="77777777"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w:t>
      </w:r>
      <w:proofErr w:type="spellStart"/>
      <w:r w:rsidRPr="009F3DC7">
        <w:rPr>
          <w:rFonts w:ascii="GHEA Grapalat" w:hAnsi="GHEA Grapalat"/>
        </w:rPr>
        <w:t>armeps</w:t>
      </w:r>
      <w:proofErr w:type="spellEnd"/>
      <w:r w:rsidRPr="009F3DC7">
        <w:rPr>
          <w:rFonts w:ascii="GHEA Grapalat" w:hAnsi="GHEA Grapalat"/>
        </w:rPr>
        <w:t xml:space="preserve"> (пособие по осуществлению действия размещено в разделе "Электронные закупки" интернет-сайта, действующего по </w:t>
      </w:r>
      <w:r w:rsidRPr="009F3DC7">
        <w:rPr>
          <w:rFonts w:ascii="GHEA Grapalat" w:hAnsi="GHEA Grapalat"/>
        </w:rPr>
        <w:lastRenderedPageBreak/>
        <w:t>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80A0D03" w14:textId="1E62DFC3"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3C39DC">
        <w:rPr>
          <w:rFonts w:ascii="GHEA Grapalat" w:hAnsi="GHEA Grapalat" w:cs="Sylfaen"/>
          <w:sz w:val="20"/>
          <w:szCs w:val="20"/>
          <w:lang w:val="hy-AM"/>
        </w:rPr>
        <w:t>10</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w:t>
      </w:r>
      <w:proofErr w:type="spellStart"/>
      <w:r w:rsidRPr="009F3DC7">
        <w:rPr>
          <w:rFonts w:ascii="GHEA Grapalat" w:hAnsi="GHEA Grapalat"/>
        </w:rPr>
        <w:t>armeps</w:t>
      </w:r>
      <w:proofErr w:type="spellEnd"/>
      <w:r w:rsidRPr="009F3DC7">
        <w:rPr>
          <w:rFonts w:ascii="GHEA Grapalat" w:hAnsi="GHEA Grapalat"/>
        </w:rPr>
        <w:t xml:space="preserve"> предоставляет Подрядчику подписанный им акт сдачи-приемки, а также положительное заключение, послужившее основанием для его подписания. </w:t>
      </w:r>
    </w:p>
    <w:p w14:paraId="34A21A16"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 xml:space="preserve">настоящего договора срок, посредством системы электронных закупок </w:t>
      </w:r>
      <w:proofErr w:type="spellStart"/>
      <w:r w:rsidRPr="009F3DC7">
        <w:rPr>
          <w:rFonts w:ascii="GHEA Grapalat" w:hAnsi="GHEA Grapalat"/>
        </w:rPr>
        <w:t>armeps</w:t>
      </w:r>
      <w:proofErr w:type="spellEnd"/>
      <w:r w:rsidRPr="009F3DC7">
        <w:rPr>
          <w:rFonts w:ascii="GHEA Grapalat" w:hAnsi="GHEA Grapalat"/>
        </w:rPr>
        <w:t>,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49CF8A58"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39FB2F55"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 xml:space="preserve">В случае несоответствия предусмотренных календарным графиком работы либо договора результатов отдельных видов работ, этапов и объемов </w:t>
      </w:r>
      <w:r w:rsidRPr="009F3DC7">
        <w:rPr>
          <w:rFonts w:ascii="GHEA Grapalat" w:hAnsi="GHEA Grapalat"/>
        </w:rPr>
        <w:lastRenderedPageBreak/>
        <w:t>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74538FCA"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44C03643"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CEE882D"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05EAE60A"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1F87D03F"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384CC6B8"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747065C5" w14:textId="77777777" w:rsidR="00BB28C8" w:rsidRDefault="00BB28C8" w:rsidP="00BB28C8">
      <w:pPr>
        <w:pStyle w:val="norm"/>
        <w:widowControl w:val="0"/>
        <w:tabs>
          <w:tab w:val="left" w:pos="1134"/>
        </w:tabs>
        <w:spacing w:after="160" w:line="36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6FD2A1C" w14:textId="77777777" w:rsidR="00BB28C8" w:rsidRPr="009F3DC7" w:rsidRDefault="00BB28C8" w:rsidP="00BB28C8">
      <w:pPr>
        <w:pStyle w:val="norm"/>
        <w:widowControl w:val="0"/>
        <w:tabs>
          <w:tab w:val="left" w:pos="1134"/>
        </w:tabs>
        <w:spacing w:after="160" w:line="348" w:lineRule="auto"/>
        <w:ind w:firstLine="567"/>
        <w:rPr>
          <w:rFonts w:ascii="GHEA Grapalat" w:hAnsi="GHEA Grapalat" w:cs="Sylfaen"/>
          <w:sz w:val="24"/>
          <w:szCs w:val="24"/>
        </w:rPr>
      </w:pPr>
      <w:r w:rsidRPr="009F3DC7">
        <w:rPr>
          <w:rFonts w:ascii="GHEA Grapalat" w:hAnsi="GHEA Grapalat"/>
          <w:sz w:val="24"/>
          <w:szCs w:val="24"/>
        </w:rPr>
        <w:lastRenderedPageBreak/>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09452B3F" w14:textId="77777777"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3D98D6C5" w14:textId="77777777" w:rsidR="00BB28C8" w:rsidRPr="003C39DC"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w:t>
      </w:r>
      <w:r w:rsidRPr="003C39DC">
        <w:rPr>
          <w:rFonts w:ascii="GHEA Grapalat" w:hAnsi="GHEA Grapalat"/>
        </w:rPr>
        <w:t xml:space="preserve">при этом: </w:t>
      </w:r>
    </w:p>
    <w:p w14:paraId="2B7416F7" w14:textId="77777777" w:rsidR="00BB28C8" w:rsidRPr="003C39DC" w:rsidRDefault="00BB28C8" w:rsidP="00BB28C8">
      <w:pPr>
        <w:widowControl w:val="0"/>
        <w:tabs>
          <w:tab w:val="left" w:pos="1276"/>
        </w:tabs>
        <w:spacing w:after="160" w:line="360" w:lineRule="auto"/>
        <w:ind w:firstLine="567"/>
        <w:jc w:val="both"/>
        <w:rPr>
          <w:rFonts w:ascii="GHEA Grapalat" w:hAnsi="GHEA Grapalat"/>
        </w:rPr>
      </w:pPr>
      <w:r w:rsidRPr="003C39DC">
        <w:rPr>
          <w:rFonts w:ascii="GHEA Grapalat" w:hAnsi="GHEA Grapalat"/>
        </w:rPr>
        <w:t>лот 1________. (_______) драмов РА, из которых _______ (_______) драмов РА составляют НДС.</w:t>
      </w:r>
    </w:p>
    <w:p w14:paraId="1FA1BB94" w14:textId="77777777" w:rsidR="00BB28C8" w:rsidRPr="003C39DC" w:rsidRDefault="00BB28C8" w:rsidP="00BB28C8">
      <w:pPr>
        <w:widowControl w:val="0"/>
        <w:tabs>
          <w:tab w:val="left" w:pos="1276"/>
        </w:tabs>
        <w:spacing w:after="160" w:line="360" w:lineRule="auto"/>
        <w:jc w:val="both"/>
        <w:rPr>
          <w:rFonts w:ascii="GHEA Grapalat" w:hAnsi="GHEA Grapalat"/>
        </w:rPr>
      </w:pPr>
      <w:r w:rsidRPr="003C39DC">
        <w:rPr>
          <w:rFonts w:ascii="GHEA Grapalat" w:hAnsi="GHEA Grapalat"/>
        </w:rPr>
        <w:t>_________________________________________________________________________</w:t>
      </w:r>
    </w:p>
    <w:p w14:paraId="1AA5D8F0" w14:textId="77777777" w:rsidR="00BB28C8" w:rsidRPr="003C39DC" w:rsidRDefault="00BB28C8" w:rsidP="00BB28C8">
      <w:pPr>
        <w:widowControl w:val="0"/>
        <w:tabs>
          <w:tab w:val="left" w:pos="1276"/>
        </w:tabs>
        <w:spacing w:after="160" w:line="360" w:lineRule="auto"/>
        <w:ind w:firstLine="567"/>
        <w:jc w:val="both"/>
        <w:rPr>
          <w:rFonts w:ascii="GHEA Grapalat" w:hAnsi="GHEA Grapalat"/>
        </w:rPr>
      </w:pPr>
      <w:r w:rsidRPr="003C39DC">
        <w:rPr>
          <w:rFonts w:ascii="GHEA Grapalat" w:hAnsi="GHEA Grapalat"/>
        </w:rPr>
        <w:t>лот n _______ (________) драмов РА, из которых _____ (________) драмов РА составляют НДС</w:t>
      </w:r>
      <w:r w:rsidR="00743024" w:rsidRPr="003C39DC">
        <w:rPr>
          <w:rStyle w:val="af6"/>
          <w:rFonts w:ascii="GHEA Grapalat" w:hAnsi="GHEA Grapalat"/>
        </w:rPr>
        <w:footnoteReference w:customMarkFollows="1" w:id="25"/>
        <w:t>29</w:t>
      </w:r>
      <w:r w:rsidRPr="003C39DC">
        <w:rPr>
          <w:rFonts w:ascii="GHEA Grapalat" w:hAnsi="GHEA Grapalat"/>
        </w:rPr>
        <w:t>.</w:t>
      </w:r>
    </w:p>
    <w:p w14:paraId="644597A0" w14:textId="77777777"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5CD6B016" w14:textId="77777777" w:rsidR="00930D97" w:rsidRDefault="00BB28C8" w:rsidP="00BB28C8">
      <w:pPr>
        <w:widowControl w:val="0"/>
        <w:tabs>
          <w:tab w:val="num" w:pos="1134"/>
        </w:tabs>
        <w:spacing w:after="160" w:line="360" w:lineRule="auto"/>
        <w:ind w:firstLine="567"/>
        <w:jc w:val="both"/>
        <w:rPr>
          <w:ins w:id="15"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32E2977" w14:textId="77777777" w:rsidR="00BB28C8"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0CF97C2C" w14:textId="77777777" w:rsidR="00127380" w:rsidRPr="00127380" w:rsidRDefault="00127380" w:rsidP="00BB28C8">
      <w:pPr>
        <w:widowControl w:val="0"/>
        <w:tabs>
          <w:tab w:val="num" w:pos="1134"/>
        </w:tabs>
        <w:spacing w:after="160" w:line="360" w:lineRule="auto"/>
        <w:ind w:firstLine="567"/>
        <w:jc w:val="both"/>
        <w:rPr>
          <w:rFonts w:ascii="GHEA Grapalat" w:hAnsi="GHEA Grapalat"/>
        </w:rPr>
      </w:pPr>
      <w:r>
        <w:rPr>
          <w:rFonts w:ascii="GHEA Grapalat" w:hAnsi="GHEA Grapalat"/>
          <w:lang w:val="hy-AM"/>
        </w:rPr>
        <w:lastRenderedPageBreak/>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5A1D5177"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31CB25E3"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59793F45"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14:paraId="1B7D10B0" w14:textId="77777777"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007B2EA4">
        <w:rPr>
          <w:rStyle w:val="af6"/>
          <w:rFonts w:ascii="GHEA Grapalat" w:hAnsi="GHEA Grapalat"/>
        </w:rPr>
        <w:footnoteReference w:customMarkFollows="1" w:id="26"/>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 xml:space="preserve">числяется и в том случае, если работа выполнена в срок, установленный настоящим договором, но не принята </w:t>
      </w:r>
      <w:r w:rsidR="005E4DDB" w:rsidRPr="00BB6372">
        <w:rPr>
          <w:rFonts w:ascii="GHEA Grapalat" w:hAnsi="GHEA Grapalat" w:cs="Sylfaen"/>
        </w:rPr>
        <w:lastRenderedPageBreak/>
        <w:t>заказчиком</w:t>
      </w:r>
      <w:r w:rsidR="005E4DDB">
        <w:rPr>
          <w:rFonts w:ascii="GHEA Grapalat" w:hAnsi="GHEA Grapalat" w:cs="Sylfaen"/>
        </w:rPr>
        <w:t>.</w:t>
      </w:r>
    </w:p>
    <w:p w14:paraId="27F5E284"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1EFFACBC" w14:textId="77777777" w:rsidR="00BB28C8" w:rsidRPr="000C67E4"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1926669" w14:textId="77777777" w:rsidR="00A04E56" w:rsidRPr="000C67E4" w:rsidRDefault="00A04E56" w:rsidP="00BB28C8">
      <w:pPr>
        <w:widowControl w:val="0"/>
        <w:tabs>
          <w:tab w:val="left" w:pos="1134"/>
        </w:tabs>
        <w:spacing w:after="160" w:line="360" w:lineRule="auto"/>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aff2"/>
        <w:tblW w:w="9322" w:type="dxa"/>
        <w:tblLook w:val="04A0" w:firstRow="1" w:lastRow="0" w:firstColumn="1" w:lastColumn="0" w:noHBand="0" w:noVBand="1"/>
      </w:tblPr>
      <w:tblGrid>
        <w:gridCol w:w="675"/>
        <w:gridCol w:w="4587"/>
        <w:gridCol w:w="4060"/>
      </w:tblGrid>
      <w:tr w:rsidR="00DF733D" w:rsidRPr="00797A70" w14:paraId="4D3E0044" w14:textId="77777777" w:rsidTr="00315C7C">
        <w:trPr>
          <w:trHeight w:val="316"/>
        </w:trPr>
        <w:tc>
          <w:tcPr>
            <w:tcW w:w="675" w:type="dxa"/>
          </w:tcPr>
          <w:p w14:paraId="02DE30DF" w14:textId="77777777" w:rsidR="00DF733D" w:rsidRDefault="00DF733D" w:rsidP="00315C7C">
            <w:pPr>
              <w:pStyle w:val="af4"/>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4587" w:type="dxa"/>
          </w:tcPr>
          <w:p w14:paraId="2105814D" w14:textId="77777777" w:rsidR="00DF733D" w:rsidRDefault="00DF733D" w:rsidP="00315C7C">
            <w:pPr>
              <w:pStyle w:val="af4"/>
              <w:spacing w:before="0" w:beforeAutospacing="0" w:after="0" w:afterAutospacing="0" w:line="360" w:lineRule="auto"/>
              <w:jc w:val="center"/>
              <w:rPr>
                <w:rFonts w:ascii="GHEA Grapalat" w:hAnsi="GHEA Grapalat" w:cs="Sylfaen"/>
                <w:sz w:val="20"/>
                <w:szCs w:val="20"/>
                <w:lang w:val="hy-AM"/>
              </w:rPr>
            </w:pPr>
            <w:r w:rsidRPr="007A0FC0">
              <w:rPr>
                <w:rFonts w:ascii="GHEA Grapalat" w:hAnsi="GHEA Grapalat" w:cs="Sylfaen"/>
                <w:sz w:val="20"/>
                <w:szCs w:val="20"/>
                <w:lang w:val="hy-AM"/>
              </w:rPr>
              <w:t>Нарушение</w:t>
            </w:r>
          </w:p>
        </w:tc>
        <w:tc>
          <w:tcPr>
            <w:tcW w:w="4060" w:type="dxa"/>
          </w:tcPr>
          <w:p w14:paraId="6B3E39D8" w14:textId="77777777" w:rsidR="00DF733D" w:rsidRPr="000C67E4" w:rsidRDefault="00DF733D" w:rsidP="00315C7C">
            <w:pPr>
              <w:pStyle w:val="af4"/>
              <w:spacing w:before="0" w:beforeAutospacing="0" w:after="0" w:afterAutospacing="0" w:line="360" w:lineRule="auto"/>
              <w:jc w:val="center"/>
              <w:rPr>
                <w:rFonts w:ascii="GHEA Grapalat" w:hAnsi="GHEA Grapalat" w:cs="Sylfaen"/>
                <w:sz w:val="20"/>
                <w:szCs w:val="20"/>
                <w:lang w:val="hy-AM"/>
              </w:rPr>
            </w:pPr>
            <w:r w:rsidRPr="000C67E4">
              <w:rPr>
                <w:rFonts w:ascii="GHEA Grapalat" w:hAnsi="GHEA Grapalat" w:cs="Sylfaen"/>
                <w:sz w:val="20"/>
                <w:szCs w:val="20"/>
                <w:lang w:val="hy-AM"/>
              </w:rPr>
              <w:t>Ответственность</w:t>
            </w:r>
          </w:p>
        </w:tc>
      </w:tr>
      <w:tr w:rsidR="00DF733D" w:rsidRPr="00797A70" w14:paraId="60B2AD8C" w14:textId="77777777" w:rsidTr="00315C7C">
        <w:trPr>
          <w:trHeight w:val="1294"/>
        </w:trPr>
        <w:tc>
          <w:tcPr>
            <w:tcW w:w="675" w:type="dxa"/>
          </w:tcPr>
          <w:p w14:paraId="5E9D00A6" w14:textId="77777777" w:rsidR="00DF733D" w:rsidRPr="00797A70" w:rsidRDefault="00DF733D" w:rsidP="00315C7C">
            <w:pPr>
              <w:pStyle w:val="aff3"/>
              <w:ind w:left="0"/>
              <w:rPr>
                <w:rFonts w:ascii="GHEA Grapalat" w:hAnsi="GHEA Grapalat"/>
                <w:sz w:val="20"/>
                <w:szCs w:val="20"/>
                <w:lang w:val="hy-AM"/>
              </w:rPr>
            </w:pPr>
            <w:r>
              <w:rPr>
                <w:rFonts w:ascii="GHEA Grapalat" w:hAnsi="GHEA Grapalat"/>
                <w:sz w:val="20"/>
                <w:szCs w:val="20"/>
                <w:lang w:val="hy-AM"/>
              </w:rPr>
              <w:t>1</w:t>
            </w:r>
          </w:p>
        </w:tc>
        <w:tc>
          <w:tcPr>
            <w:tcW w:w="4587" w:type="dxa"/>
          </w:tcPr>
          <w:p w14:paraId="482ED93D" w14:textId="77777777" w:rsidR="00DF733D" w:rsidRPr="000B0A4D" w:rsidRDefault="00DF733D" w:rsidP="00315C7C">
            <w:pPr>
              <w:pStyle w:val="aff3"/>
              <w:ind w:left="0"/>
              <w:rPr>
                <w:rFonts w:ascii="GHEA Grapalat" w:hAnsi="GHEA Grapalat"/>
                <w:sz w:val="20"/>
                <w:szCs w:val="20"/>
                <w:lang w:val="hy-AM"/>
              </w:rPr>
            </w:pPr>
            <w:r w:rsidRPr="000B0A4D">
              <w:rPr>
                <w:rFonts w:ascii="GHEA Grapalat" w:hAnsi="GHEA Grapalat"/>
                <w:sz w:val="20"/>
                <w:szCs w:val="20"/>
                <w:lang w:val="hy-AM"/>
              </w:rPr>
              <w:t>Подрядчик не имеет разрешения на размещение строительного мусора</w:t>
            </w:r>
          </w:p>
        </w:tc>
        <w:tc>
          <w:tcPr>
            <w:tcW w:w="4060" w:type="dxa"/>
          </w:tcPr>
          <w:p w14:paraId="4850D971" w14:textId="77777777" w:rsidR="00DF733D" w:rsidRPr="000B0A4D" w:rsidRDefault="00DF733D" w:rsidP="00315C7C">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tc>
      </w:tr>
      <w:tr w:rsidR="00DF733D" w:rsidRPr="00797A70" w14:paraId="5F203087" w14:textId="77777777" w:rsidTr="00315C7C">
        <w:trPr>
          <w:trHeight w:val="1549"/>
        </w:trPr>
        <w:tc>
          <w:tcPr>
            <w:tcW w:w="675" w:type="dxa"/>
          </w:tcPr>
          <w:p w14:paraId="41B8CA79" w14:textId="77777777" w:rsidR="00DF733D" w:rsidRPr="00797A70" w:rsidRDefault="00DF733D" w:rsidP="00315C7C">
            <w:pPr>
              <w:pStyle w:val="aff3"/>
              <w:ind w:left="0"/>
              <w:rPr>
                <w:rFonts w:ascii="GHEA Grapalat" w:hAnsi="GHEA Grapalat"/>
                <w:sz w:val="20"/>
                <w:szCs w:val="20"/>
                <w:lang w:val="hy-AM"/>
              </w:rPr>
            </w:pPr>
            <w:r>
              <w:rPr>
                <w:rFonts w:ascii="GHEA Grapalat" w:hAnsi="GHEA Grapalat"/>
                <w:sz w:val="20"/>
                <w:szCs w:val="20"/>
                <w:lang w:val="hy-AM"/>
              </w:rPr>
              <w:t>2</w:t>
            </w:r>
          </w:p>
        </w:tc>
        <w:tc>
          <w:tcPr>
            <w:tcW w:w="4587" w:type="dxa"/>
          </w:tcPr>
          <w:p w14:paraId="693C4C09" w14:textId="77777777" w:rsidR="00DF733D" w:rsidRPr="000B0A4D" w:rsidRDefault="00DF733D" w:rsidP="00315C7C">
            <w:pPr>
              <w:pStyle w:val="aff3"/>
              <w:ind w:left="0"/>
              <w:rPr>
                <w:rFonts w:ascii="GHEA Grapalat" w:hAnsi="GHEA Grapalat"/>
                <w:sz w:val="20"/>
                <w:szCs w:val="20"/>
                <w:lang w:val="hy-AM"/>
              </w:rPr>
            </w:pPr>
            <w:r w:rsidRPr="000B0A4D">
              <w:rPr>
                <w:rFonts w:ascii="GHEA Grapalat" w:hAnsi="GHEA Grapalat"/>
                <w:sz w:val="20"/>
                <w:szCs w:val="20"/>
                <w:lang w:val="hy-AM"/>
              </w:rPr>
              <w:t>Мусор, бытовые отходы и посторонние предметы не вывезены со строительной площадки и/или участка (в процессе производства работ, а также до ввода строительного объекта в эксплуатацию в установленном порядке)</w:t>
            </w:r>
          </w:p>
        </w:tc>
        <w:tc>
          <w:tcPr>
            <w:tcW w:w="4060" w:type="dxa"/>
          </w:tcPr>
          <w:p w14:paraId="493DEB6E" w14:textId="77777777" w:rsidR="00DF733D" w:rsidRPr="000B0A4D" w:rsidRDefault="00DF733D" w:rsidP="00315C7C">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677DC5F5" w14:textId="77777777" w:rsidR="00DF733D" w:rsidRPr="000B0A4D" w:rsidRDefault="00DF733D" w:rsidP="00315C7C">
            <w:pPr>
              <w:pStyle w:val="aff3"/>
              <w:ind w:left="0"/>
              <w:rPr>
                <w:rFonts w:ascii="GHEA Grapalat" w:hAnsi="GHEA Grapalat"/>
                <w:sz w:val="20"/>
                <w:szCs w:val="20"/>
                <w:lang w:val="hy-AM"/>
              </w:rPr>
            </w:pPr>
          </w:p>
        </w:tc>
      </w:tr>
      <w:tr w:rsidR="00DF733D" w:rsidRPr="00797A70" w14:paraId="05DD44D2" w14:textId="77777777" w:rsidTr="00315C7C">
        <w:trPr>
          <w:trHeight w:val="918"/>
        </w:trPr>
        <w:tc>
          <w:tcPr>
            <w:tcW w:w="675" w:type="dxa"/>
          </w:tcPr>
          <w:p w14:paraId="70F293CA" w14:textId="77777777" w:rsidR="00DF733D" w:rsidRPr="00797A70" w:rsidRDefault="00DF733D" w:rsidP="00315C7C">
            <w:pPr>
              <w:pStyle w:val="aff3"/>
              <w:ind w:left="0"/>
              <w:rPr>
                <w:rFonts w:ascii="GHEA Grapalat" w:hAnsi="GHEA Grapalat"/>
                <w:sz w:val="20"/>
                <w:szCs w:val="20"/>
                <w:lang w:val="hy-AM"/>
              </w:rPr>
            </w:pPr>
            <w:r>
              <w:rPr>
                <w:rFonts w:ascii="GHEA Grapalat" w:hAnsi="GHEA Grapalat"/>
                <w:sz w:val="20"/>
                <w:szCs w:val="20"/>
                <w:lang w:val="hy-AM"/>
              </w:rPr>
              <w:t>3</w:t>
            </w:r>
          </w:p>
        </w:tc>
        <w:tc>
          <w:tcPr>
            <w:tcW w:w="4587" w:type="dxa"/>
          </w:tcPr>
          <w:p w14:paraId="251CAA0A" w14:textId="77777777" w:rsidR="00DF733D" w:rsidRPr="00DE1E0A" w:rsidRDefault="00DF733D" w:rsidP="00315C7C">
            <w:pPr>
              <w:pStyle w:val="HTML"/>
              <w:shd w:val="clear" w:color="auto" w:fill="F8F9FA"/>
              <w:rPr>
                <w:rFonts w:ascii="GHEA Grapalat" w:hAnsi="GHEA Grapalat" w:cs="Times New Roman"/>
                <w:lang w:val="hy-AM" w:bidi="ru-RU"/>
              </w:rPr>
            </w:pPr>
            <w:r w:rsidRPr="00DE1E0A">
              <w:rPr>
                <w:rFonts w:ascii="GHEA Grapalat" w:hAnsi="GHEA Grapalat" w:cs="Times New Roman"/>
                <w:lang w:val="hy-AM" w:bidi="ru-RU"/>
              </w:rPr>
              <w:t>Излишки материала и верхний слой почвы от добычи почвы не вывозятся и складируются в специально отведенных местах.</w:t>
            </w:r>
          </w:p>
          <w:p w14:paraId="57B40CA3" w14:textId="77777777" w:rsidR="00DF733D" w:rsidRPr="000B0A4D" w:rsidRDefault="00DF733D" w:rsidP="00315C7C">
            <w:pPr>
              <w:pStyle w:val="Default"/>
              <w:rPr>
                <w:rFonts w:ascii="GHEA Grapalat" w:hAnsi="GHEA Grapalat"/>
                <w:sz w:val="20"/>
                <w:szCs w:val="20"/>
              </w:rPr>
            </w:pPr>
          </w:p>
        </w:tc>
        <w:tc>
          <w:tcPr>
            <w:tcW w:w="4060" w:type="dxa"/>
          </w:tcPr>
          <w:p w14:paraId="31559C3D" w14:textId="77777777" w:rsidR="00DF733D" w:rsidRPr="000B0A4D" w:rsidRDefault="00DF733D" w:rsidP="00315C7C">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3C578D87" w14:textId="77777777" w:rsidR="00DF733D" w:rsidRPr="000B0A4D" w:rsidRDefault="00DF733D" w:rsidP="00315C7C">
            <w:pPr>
              <w:pStyle w:val="aff3"/>
              <w:ind w:left="0"/>
              <w:rPr>
                <w:rFonts w:ascii="GHEA Grapalat" w:hAnsi="GHEA Grapalat"/>
                <w:sz w:val="20"/>
                <w:szCs w:val="20"/>
                <w:lang w:val="hy-AM"/>
              </w:rPr>
            </w:pPr>
          </w:p>
        </w:tc>
      </w:tr>
      <w:tr w:rsidR="00DF733D" w:rsidRPr="00797A70" w14:paraId="6F5270A0" w14:textId="77777777" w:rsidTr="00315C7C">
        <w:trPr>
          <w:trHeight w:val="833"/>
        </w:trPr>
        <w:tc>
          <w:tcPr>
            <w:tcW w:w="675" w:type="dxa"/>
          </w:tcPr>
          <w:p w14:paraId="14A5D86D" w14:textId="77777777" w:rsidR="00DF733D" w:rsidRPr="00797A70" w:rsidRDefault="00DF733D" w:rsidP="00315C7C">
            <w:pPr>
              <w:pStyle w:val="aff3"/>
              <w:ind w:left="0"/>
              <w:rPr>
                <w:rFonts w:ascii="GHEA Grapalat" w:hAnsi="GHEA Grapalat"/>
                <w:sz w:val="20"/>
                <w:szCs w:val="20"/>
                <w:lang w:val="hy-AM"/>
              </w:rPr>
            </w:pPr>
            <w:r>
              <w:rPr>
                <w:rFonts w:ascii="GHEA Grapalat" w:hAnsi="GHEA Grapalat"/>
                <w:sz w:val="20"/>
                <w:szCs w:val="20"/>
                <w:lang w:val="hy-AM"/>
              </w:rPr>
              <w:t>4</w:t>
            </w:r>
          </w:p>
        </w:tc>
        <w:tc>
          <w:tcPr>
            <w:tcW w:w="4587" w:type="dxa"/>
          </w:tcPr>
          <w:p w14:paraId="396C808D" w14:textId="77777777" w:rsidR="00DF733D" w:rsidRPr="00DE1E0A" w:rsidRDefault="00DF733D" w:rsidP="00315C7C">
            <w:pPr>
              <w:pStyle w:val="HTML"/>
              <w:shd w:val="clear" w:color="auto" w:fill="F8F9FA"/>
              <w:rPr>
                <w:rFonts w:ascii="GHEA Grapalat" w:hAnsi="GHEA Grapalat" w:cs="Times New Roman"/>
                <w:lang w:val="hy-AM" w:bidi="ru-RU"/>
              </w:rPr>
            </w:pPr>
            <w:r w:rsidRPr="00DE1E0A">
              <w:rPr>
                <w:rFonts w:ascii="GHEA Grapalat" w:hAnsi="GHEA Grapalat" w:cs="Times New Roman"/>
                <w:lang w:val="hy-AM" w:bidi="ru-RU"/>
              </w:rPr>
              <w:t>Вырубается древесная растительность (вырубка производится только в случаях, указанных в проектной документации)</w:t>
            </w:r>
          </w:p>
          <w:p w14:paraId="128C687C" w14:textId="77777777" w:rsidR="00DF733D" w:rsidRPr="00DE1E0A" w:rsidRDefault="00DF733D" w:rsidP="00315C7C">
            <w:pPr>
              <w:pStyle w:val="Default"/>
              <w:rPr>
                <w:rFonts w:ascii="GHEA Grapalat" w:hAnsi="GHEA Grapalat"/>
                <w:sz w:val="20"/>
                <w:szCs w:val="20"/>
              </w:rPr>
            </w:pPr>
          </w:p>
        </w:tc>
        <w:tc>
          <w:tcPr>
            <w:tcW w:w="4060" w:type="dxa"/>
          </w:tcPr>
          <w:p w14:paraId="2F91068F" w14:textId="77777777" w:rsidR="00DF733D" w:rsidRPr="000B0A4D" w:rsidRDefault="00DF733D" w:rsidP="00315C7C">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69B5678D" w14:textId="77777777" w:rsidR="00DF733D" w:rsidRPr="000B0A4D" w:rsidRDefault="00DF733D" w:rsidP="00315C7C">
            <w:pPr>
              <w:pStyle w:val="aff3"/>
              <w:ind w:left="0"/>
              <w:rPr>
                <w:rFonts w:ascii="GHEA Grapalat" w:hAnsi="GHEA Grapalat"/>
                <w:sz w:val="20"/>
                <w:szCs w:val="20"/>
                <w:lang w:val="hy-AM"/>
              </w:rPr>
            </w:pPr>
          </w:p>
        </w:tc>
      </w:tr>
      <w:tr w:rsidR="00DF733D" w:rsidRPr="00797A70" w14:paraId="152AACF5" w14:textId="77777777" w:rsidTr="00315C7C">
        <w:trPr>
          <w:trHeight w:val="420"/>
        </w:trPr>
        <w:tc>
          <w:tcPr>
            <w:tcW w:w="675" w:type="dxa"/>
          </w:tcPr>
          <w:p w14:paraId="48B79340" w14:textId="77777777" w:rsidR="00DF733D" w:rsidRPr="00797A70" w:rsidRDefault="00DF733D" w:rsidP="00315C7C">
            <w:pPr>
              <w:pStyle w:val="aff3"/>
              <w:ind w:left="0"/>
              <w:rPr>
                <w:rFonts w:ascii="GHEA Grapalat" w:hAnsi="GHEA Grapalat"/>
                <w:sz w:val="20"/>
                <w:szCs w:val="20"/>
                <w:lang w:val="hy-AM"/>
              </w:rPr>
            </w:pPr>
            <w:r>
              <w:rPr>
                <w:rFonts w:ascii="GHEA Grapalat" w:hAnsi="GHEA Grapalat"/>
                <w:sz w:val="20"/>
                <w:szCs w:val="20"/>
                <w:lang w:val="hy-AM"/>
              </w:rPr>
              <w:t>5</w:t>
            </w:r>
          </w:p>
        </w:tc>
        <w:tc>
          <w:tcPr>
            <w:tcW w:w="4587" w:type="dxa"/>
          </w:tcPr>
          <w:p w14:paraId="4598D218" w14:textId="77777777" w:rsidR="00DF733D" w:rsidRPr="00DE1E0A" w:rsidRDefault="00DF733D" w:rsidP="00315C7C">
            <w:pPr>
              <w:pStyle w:val="HTML"/>
              <w:shd w:val="clear" w:color="auto" w:fill="F8F9FA"/>
              <w:rPr>
                <w:rFonts w:ascii="GHEA Grapalat" w:hAnsi="GHEA Grapalat" w:cs="Times New Roman"/>
                <w:lang w:val="hy-AM" w:bidi="ru-RU"/>
              </w:rPr>
            </w:pPr>
            <w:r w:rsidRPr="00DE1E0A">
              <w:rPr>
                <w:rFonts w:ascii="GHEA Grapalat" w:hAnsi="GHEA Grapalat" w:cs="Times New Roman"/>
                <w:lang w:val="hy-AM" w:bidi="ru-RU"/>
              </w:rPr>
              <w:t>Деревья и кустарники, не подлежащие рубке и транспортировке, не затянуты сеткой и не защищены</w:t>
            </w:r>
          </w:p>
          <w:p w14:paraId="12C0C660" w14:textId="77777777" w:rsidR="00DF733D" w:rsidRPr="00DE1E0A" w:rsidRDefault="00DF733D" w:rsidP="00315C7C">
            <w:pPr>
              <w:pStyle w:val="Default"/>
              <w:rPr>
                <w:rFonts w:ascii="GHEA Grapalat" w:hAnsi="GHEA Grapalat"/>
                <w:sz w:val="20"/>
                <w:szCs w:val="20"/>
              </w:rPr>
            </w:pPr>
          </w:p>
        </w:tc>
        <w:tc>
          <w:tcPr>
            <w:tcW w:w="4060" w:type="dxa"/>
          </w:tcPr>
          <w:p w14:paraId="08871AAF" w14:textId="77777777" w:rsidR="00DF733D" w:rsidRPr="000B0A4D" w:rsidRDefault="00DF733D" w:rsidP="00315C7C">
            <w:pPr>
              <w:pStyle w:val="aff3"/>
              <w:ind w:left="0"/>
              <w:rPr>
                <w:rFonts w:ascii="GHEA Grapalat" w:hAnsi="GHEA Grapalat"/>
                <w:sz w:val="20"/>
                <w:szCs w:val="20"/>
                <w:lang w:val="hy-AM"/>
              </w:rPr>
            </w:pPr>
            <w:r w:rsidRPr="000B0A4D">
              <w:rPr>
                <w:rFonts w:ascii="GHEA Grapalat" w:hAnsi="GHEA Grapalat"/>
                <w:sz w:val="20"/>
                <w:szCs w:val="20"/>
                <w:lang w:val="hy-AM"/>
              </w:rPr>
              <w:lastRenderedPageBreak/>
              <w:t>Взимается штраф в размере 0,5 процента от общей стоимости, указанной в договоре.</w:t>
            </w:r>
          </w:p>
          <w:p w14:paraId="42175BD4" w14:textId="77777777" w:rsidR="00DF733D" w:rsidRPr="000B0A4D" w:rsidRDefault="00DF733D" w:rsidP="00315C7C">
            <w:pPr>
              <w:pStyle w:val="aff3"/>
              <w:ind w:left="0"/>
              <w:rPr>
                <w:rFonts w:ascii="GHEA Grapalat" w:hAnsi="GHEA Grapalat"/>
                <w:sz w:val="20"/>
                <w:szCs w:val="20"/>
                <w:lang w:val="hy-AM"/>
              </w:rPr>
            </w:pPr>
          </w:p>
        </w:tc>
      </w:tr>
      <w:tr w:rsidR="00DF733D" w:rsidRPr="00797A70" w14:paraId="7C10D0B9" w14:textId="77777777" w:rsidTr="00315C7C">
        <w:trPr>
          <w:trHeight w:val="885"/>
        </w:trPr>
        <w:tc>
          <w:tcPr>
            <w:tcW w:w="675" w:type="dxa"/>
          </w:tcPr>
          <w:p w14:paraId="2139FDC9" w14:textId="77777777" w:rsidR="00DF733D" w:rsidRPr="00797A70" w:rsidRDefault="00DF733D" w:rsidP="00315C7C">
            <w:pPr>
              <w:pStyle w:val="aff3"/>
              <w:ind w:left="0"/>
              <w:rPr>
                <w:rFonts w:ascii="GHEA Grapalat" w:hAnsi="GHEA Grapalat"/>
                <w:sz w:val="20"/>
                <w:szCs w:val="20"/>
                <w:lang w:val="hy-AM"/>
              </w:rPr>
            </w:pPr>
            <w:r>
              <w:rPr>
                <w:rFonts w:ascii="GHEA Grapalat" w:hAnsi="GHEA Grapalat"/>
                <w:sz w:val="20"/>
                <w:szCs w:val="20"/>
                <w:lang w:val="hy-AM"/>
              </w:rPr>
              <w:lastRenderedPageBreak/>
              <w:t>6</w:t>
            </w:r>
          </w:p>
        </w:tc>
        <w:tc>
          <w:tcPr>
            <w:tcW w:w="4587" w:type="dxa"/>
          </w:tcPr>
          <w:p w14:paraId="48C9C623" w14:textId="77777777" w:rsidR="00DF733D" w:rsidRPr="00DE1E0A" w:rsidRDefault="00DF733D" w:rsidP="00315C7C">
            <w:pPr>
              <w:pStyle w:val="HTML"/>
              <w:shd w:val="clear" w:color="auto" w:fill="F8F9FA"/>
              <w:rPr>
                <w:rFonts w:ascii="GHEA Grapalat" w:hAnsi="GHEA Grapalat" w:cs="Times New Roman"/>
                <w:lang w:val="hy-AM" w:bidi="ru-RU"/>
              </w:rPr>
            </w:pPr>
            <w:r w:rsidRPr="00DE1E0A">
              <w:rPr>
                <w:rFonts w:ascii="GHEA Grapalat" w:hAnsi="GHEA Grapalat" w:cs="Times New Roman"/>
                <w:lang w:val="hy-AM" w:bidi="ru-RU"/>
              </w:rPr>
              <w:t>Информационные щиты, необходимые для информирования населения, не установлены (в начале и конце трассы)</w:t>
            </w:r>
          </w:p>
          <w:p w14:paraId="7FC2F671" w14:textId="77777777" w:rsidR="00DF733D" w:rsidRPr="00DE1E0A" w:rsidRDefault="00DF733D" w:rsidP="00315C7C">
            <w:pPr>
              <w:pStyle w:val="Default"/>
              <w:rPr>
                <w:rFonts w:ascii="GHEA Grapalat" w:hAnsi="GHEA Grapalat"/>
                <w:sz w:val="20"/>
                <w:szCs w:val="20"/>
              </w:rPr>
            </w:pPr>
          </w:p>
        </w:tc>
        <w:tc>
          <w:tcPr>
            <w:tcW w:w="4060" w:type="dxa"/>
          </w:tcPr>
          <w:p w14:paraId="7575430F" w14:textId="77777777" w:rsidR="00DF733D" w:rsidRPr="000B0A4D" w:rsidRDefault="00DF733D" w:rsidP="00315C7C">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2E9A99F3" w14:textId="77777777" w:rsidR="00DF733D" w:rsidRPr="000B0A4D" w:rsidRDefault="00DF733D" w:rsidP="00315C7C">
            <w:pPr>
              <w:pStyle w:val="aff3"/>
              <w:ind w:left="0"/>
              <w:rPr>
                <w:rFonts w:ascii="GHEA Grapalat" w:hAnsi="GHEA Grapalat"/>
                <w:sz w:val="20"/>
                <w:szCs w:val="20"/>
                <w:lang w:val="hy-AM"/>
              </w:rPr>
            </w:pPr>
          </w:p>
        </w:tc>
      </w:tr>
      <w:tr w:rsidR="00DF733D" w:rsidRPr="00797A70" w14:paraId="62A4399D" w14:textId="77777777" w:rsidTr="00315C7C">
        <w:trPr>
          <w:trHeight w:val="1833"/>
        </w:trPr>
        <w:tc>
          <w:tcPr>
            <w:tcW w:w="675" w:type="dxa"/>
          </w:tcPr>
          <w:p w14:paraId="2C24340E" w14:textId="77777777" w:rsidR="00DF733D" w:rsidRPr="00797A70" w:rsidRDefault="00DF733D" w:rsidP="00315C7C">
            <w:pPr>
              <w:pStyle w:val="aff3"/>
              <w:ind w:left="0"/>
              <w:rPr>
                <w:rFonts w:ascii="GHEA Grapalat" w:hAnsi="GHEA Grapalat"/>
                <w:sz w:val="20"/>
                <w:szCs w:val="20"/>
                <w:lang w:val="hy-AM"/>
              </w:rPr>
            </w:pPr>
            <w:r>
              <w:rPr>
                <w:rFonts w:ascii="GHEA Grapalat" w:hAnsi="GHEA Grapalat"/>
                <w:sz w:val="20"/>
                <w:szCs w:val="20"/>
                <w:lang w:val="hy-AM"/>
              </w:rPr>
              <w:t>7</w:t>
            </w:r>
          </w:p>
        </w:tc>
        <w:tc>
          <w:tcPr>
            <w:tcW w:w="4587" w:type="dxa"/>
          </w:tcPr>
          <w:p w14:paraId="03EDD7D4" w14:textId="77777777" w:rsidR="00DF733D" w:rsidRPr="00527026" w:rsidRDefault="00DF733D" w:rsidP="00315C7C">
            <w:pPr>
              <w:pStyle w:val="HTML"/>
              <w:shd w:val="clear" w:color="auto" w:fill="F8F9FA"/>
              <w:rPr>
                <w:rFonts w:ascii="GHEA Grapalat" w:hAnsi="GHEA Grapalat" w:cs="Times New Roman"/>
                <w:lang w:val="hy-AM" w:bidi="ru-RU"/>
              </w:rPr>
            </w:pPr>
            <w:r w:rsidRPr="00527026">
              <w:rPr>
                <w:rFonts w:ascii="GHEA Grapalat" w:hAnsi="GHEA Grapalat" w:cs="Times New Roman"/>
                <w:lang w:val="hy-AM" w:bidi="ru-RU"/>
              </w:rPr>
              <w:t>Опасный участок не огорожен, на строительной площадке не соблюдаются требования временной организации движения (не установлены предупреждающие знаки, рабочие места не оборудованы сигнальными огнями и т.д.)</w:t>
            </w:r>
          </w:p>
          <w:p w14:paraId="567D9237" w14:textId="77777777" w:rsidR="00DF733D" w:rsidRPr="00527026" w:rsidRDefault="00DF733D" w:rsidP="00315C7C">
            <w:pPr>
              <w:pStyle w:val="Default"/>
              <w:rPr>
                <w:rFonts w:ascii="GHEA Grapalat" w:hAnsi="GHEA Grapalat"/>
                <w:sz w:val="20"/>
                <w:szCs w:val="20"/>
              </w:rPr>
            </w:pPr>
          </w:p>
        </w:tc>
        <w:tc>
          <w:tcPr>
            <w:tcW w:w="4060" w:type="dxa"/>
          </w:tcPr>
          <w:p w14:paraId="2A5F3CA5" w14:textId="77777777" w:rsidR="00DF733D" w:rsidRPr="000B0A4D" w:rsidRDefault="00DF733D" w:rsidP="00315C7C">
            <w:pPr>
              <w:pStyle w:val="aff3"/>
              <w:ind w:left="0"/>
              <w:rPr>
                <w:rFonts w:ascii="GHEA Grapalat" w:hAnsi="GHEA Grapalat"/>
                <w:sz w:val="20"/>
                <w:szCs w:val="20"/>
                <w:lang w:val="hy-AM"/>
              </w:rPr>
            </w:pPr>
            <w:r>
              <w:rPr>
                <w:rFonts w:ascii="GHEA Grapalat" w:hAnsi="GHEA Grapalat"/>
                <w:sz w:val="20"/>
                <w:szCs w:val="20"/>
                <w:lang w:val="hy-AM"/>
              </w:rPr>
              <w:t>Взимается штраф в размере 0,6</w:t>
            </w:r>
            <w:r w:rsidRPr="000B0A4D">
              <w:rPr>
                <w:rFonts w:ascii="GHEA Grapalat" w:hAnsi="GHEA Grapalat"/>
                <w:sz w:val="20"/>
                <w:szCs w:val="20"/>
                <w:lang w:val="hy-AM"/>
              </w:rPr>
              <w:t xml:space="preserve"> процента от общей стоимости, указанной в договоре.</w:t>
            </w:r>
          </w:p>
          <w:p w14:paraId="22A658AA" w14:textId="77777777" w:rsidR="00DF733D" w:rsidRPr="000B0A4D" w:rsidRDefault="00DF733D" w:rsidP="00315C7C">
            <w:pPr>
              <w:pStyle w:val="aff3"/>
              <w:ind w:left="0"/>
              <w:rPr>
                <w:rFonts w:ascii="GHEA Grapalat" w:hAnsi="GHEA Grapalat"/>
                <w:sz w:val="20"/>
                <w:szCs w:val="20"/>
                <w:lang w:val="hy-AM"/>
              </w:rPr>
            </w:pPr>
          </w:p>
        </w:tc>
      </w:tr>
      <w:tr w:rsidR="00DF733D" w:rsidRPr="00797A70" w14:paraId="1A53AC1F" w14:textId="77777777" w:rsidTr="00315C7C">
        <w:trPr>
          <w:trHeight w:val="925"/>
        </w:trPr>
        <w:tc>
          <w:tcPr>
            <w:tcW w:w="675" w:type="dxa"/>
          </w:tcPr>
          <w:p w14:paraId="51431D4B" w14:textId="77777777" w:rsidR="00DF733D" w:rsidRPr="00797A70" w:rsidRDefault="00DF733D" w:rsidP="00315C7C">
            <w:pPr>
              <w:pStyle w:val="aff3"/>
              <w:ind w:left="0"/>
              <w:rPr>
                <w:rFonts w:ascii="GHEA Grapalat" w:hAnsi="GHEA Grapalat"/>
                <w:sz w:val="20"/>
                <w:szCs w:val="20"/>
                <w:lang w:val="hy-AM"/>
              </w:rPr>
            </w:pPr>
            <w:r>
              <w:rPr>
                <w:rFonts w:ascii="GHEA Grapalat" w:hAnsi="GHEA Grapalat"/>
                <w:sz w:val="20"/>
                <w:szCs w:val="20"/>
                <w:lang w:val="hy-AM"/>
              </w:rPr>
              <w:t>8</w:t>
            </w:r>
          </w:p>
        </w:tc>
        <w:tc>
          <w:tcPr>
            <w:tcW w:w="4587" w:type="dxa"/>
          </w:tcPr>
          <w:p w14:paraId="16C7973F" w14:textId="77777777" w:rsidR="00DF733D" w:rsidRPr="00527026" w:rsidRDefault="00DF733D" w:rsidP="00315C7C">
            <w:pPr>
              <w:pStyle w:val="HTML"/>
              <w:shd w:val="clear" w:color="auto" w:fill="F8F9FA"/>
              <w:rPr>
                <w:rFonts w:ascii="GHEA Grapalat" w:hAnsi="GHEA Grapalat" w:cs="Times New Roman"/>
                <w:lang w:val="hy-AM" w:bidi="ru-RU"/>
              </w:rPr>
            </w:pPr>
            <w:r w:rsidRPr="00527026">
              <w:rPr>
                <w:rFonts w:ascii="GHEA Grapalat" w:hAnsi="GHEA Grapalat" w:cs="Times New Roman"/>
                <w:lang w:val="hy-AM" w:bidi="ru-RU"/>
              </w:rPr>
              <w:t>Строительный мусор накапливается на площадках, мусор не вывозится в специально отведенные места</w:t>
            </w:r>
          </w:p>
          <w:p w14:paraId="02020CEE" w14:textId="77777777" w:rsidR="00DF733D" w:rsidRPr="00527026" w:rsidRDefault="00DF733D" w:rsidP="00315C7C">
            <w:pPr>
              <w:pStyle w:val="Default"/>
              <w:rPr>
                <w:rFonts w:ascii="GHEA Grapalat" w:hAnsi="GHEA Grapalat"/>
                <w:sz w:val="20"/>
                <w:szCs w:val="20"/>
              </w:rPr>
            </w:pPr>
          </w:p>
        </w:tc>
        <w:tc>
          <w:tcPr>
            <w:tcW w:w="4060" w:type="dxa"/>
          </w:tcPr>
          <w:p w14:paraId="23B6AD0D" w14:textId="77777777" w:rsidR="00DF733D" w:rsidRPr="000B0A4D" w:rsidRDefault="00DF733D" w:rsidP="00315C7C">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3219941B" w14:textId="77777777" w:rsidR="00DF733D" w:rsidRPr="000B0A4D" w:rsidRDefault="00DF733D" w:rsidP="00315C7C">
            <w:pPr>
              <w:pStyle w:val="aff3"/>
              <w:ind w:left="0"/>
              <w:rPr>
                <w:rFonts w:ascii="GHEA Grapalat" w:hAnsi="GHEA Grapalat"/>
                <w:sz w:val="20"/>
                <w:szCs w:val="20"/>
                <w:lang w:val="hy-AM"/>
              </w:rPr>
            </w:pPr>
          </w:p>
        </w:tc>
      </w:tr>
      <w:tr w:rsidR="00DF733D" w:rsidRPr="00797A70" w14:paraId="00C03E8F" w14:textId="77777777" w:rsidTr="00315C7C">
        <w:trPr>
          <w:trHeight w:val="711"/>
        </w:trPr>
        <w:tc>
          <w:tcPr>
            <w:tcW w:w="675" w:type="dxa"/>
          </w:tcPr>
          <w:p w14:paraId="16FEF2B6" w14:textId="77777777" w:rsidR="00DF733D" w:rsidRPr="00797A70" w:rsidRDefault="00DF733D" w:rsidP="00315C7C">
            <w:pPr>
              <w:pStyle w:val="aff3"/>
              <w:ind w:left="0"/>
              <w:rPr>
                <w:rFonts w:ascii="GHEA Grapalat" w:hAnsi="GHEA Grapalat"/>
                <w:sz w:val="20"/>
                <w:szCs w:val="20"/>
                <w:lang w:val="hy-AM"/>
              </w:rPr>
            </w:pPr>
            <w:r>
              <w:rPr>
                <w:rFonts w:ascii="GHEA Grapalat" w:hAnsi="GHEA Grapalat"/>
                <w:sz w:val="20"/>
                <w:szCs w:val="20"/>
                <w:lang w:val="hy-AM"/>
              </w:rPr>
              <w:t>9</w:t>
            </w:r>
          </w:p>
        </w:tc>
        <w:tc>
          <w:tcPr>
            <w:tcW w:w="4587" w:type="dxa"/>
          </w:tcPr>
          <w:p w14:paraId="4DB1F49A" w14:textId="77777777" w:rsidR="00DF733D" w:rsidRPr="0059762A" w:rsidRDefault="00DF733D" w:rsidP="00315C7C">
            <w:pPr>
              <w:pStyle w:val="HTML"/>
              <w:shd w:val="clear" w:color="auto" w:fill="F8F9FA"/>
              <w:rPr>
                <w:rFonts w:ascii="GHEA Grapalat" w:hAnsi="GHEA Grapalat" w:cs="Times New Roman"/>
                <w:lang w:val="hy-AM" w:bidi="ru-RU"/>
              </w:rPr>
            </w:pPr>
            <w:r w:rsidRPr="0059762A">
              <w:rPr>
                <w:rFonts w:ascii="GHEA Grapalat" w:hAnsi="GHEA Grapalat" w:cs="Times New Roman"/>
                <w:lang w:val="hy-AM" w:bidi="ru-RU"/>
              </w:rPr>
              <w:t>Санитарно-технические средства недоступны в лагере или на рабочей базе подрядчика.</w:t>
            </w:r>
          </w:p>
          <w:p w14:paraId="3F019289" w14:textId="77777777" w:rsidR="00DF733D" w:rsidRPr="0059762A" w:rsidRDefault="00DF733D" w:rsidP="00315C7C">
            <w:pPr>
              <w:pStyle w:val="Default"/>
              <w:rPr>
                <w:rFonts w:ascii="GHEA Grapalat" w:hAnsi="GHEA Grapalat"/>
                <w:sz w:val="20"/>
                <w:szCs w:val="20"/>
              </w:rPr>
            </w:pPr>
          </w:p>
        </w:tc>
        <w:tc>
          <w:tcPr>
            <w:tcW w:w="4060" w:type="dxa"/>
          </w:tcPr>
          <w:p w14:paraId="3A5F5C66" w14:textId="77777777" w:rsidR="00DF733D" w:rsidRPr="000B0A4D" w:rsidRDefault="00DF733D" w:rsidP="00315C7C">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77688B98" w14:textId="77777777" w:rsidR="00DF733D" w:rsidRPr="000B0A4D" w:rsidRDefault="00DF733D" w:rsidP="00315C7C">
            <w:pPr>
              <w:pStyle w:val="aff3"/>
              <w:ind w:left="0"/>
              <w:rPr>
                <w:rFonts w:ascii="GHEA Grapalat" w:hAnsi="GHEA Grapalat"/>
                <w:sz w:val="20"/>
                <w:szCs w:val="20"/>
                <w:lang w:val="hy-AM"/>
              </w:rPr>
            </w:pPr>
          </w:p>
        </w:tc>
      </w:tr>
      <w:tr w:rsidR="00DF733D" w:rsidRPr="00797A70" w14:paraId="2BD34D6A" w14:textId="77777777" w:rsidTr="00315C7C">
        <w:trPr>
          <w:trHeight w:val="879"/>
        </w:trPr>
        <w:tc>
          <w:tcPr>
            <w:tcW w:w="675" w:type="dxa"/>
          </w:tcPr>
          <w:p w14:paraId="6A2C9CA2" w14:textId="77777777" w:rsidR="00DF733D" w:rsidRPr="00797A70" w:rsidRDefault="00DF733D" w:rsidP="00315C7C">
            <w:pPr>
              <w:pStyle w:val="aff3"/>
              <w:ind w:left="0"/>
              <w:rPr>
                <w:rFonts w:ascii="GHEA Grapalat" w:hAnsi="GHEA Grapalat"/>
                <w:sz w:val="20"/>
                <w:szCs w:val="20"/>
                <w:lang w:val="hy-AM"/>
              </w:rPr>
            </w:pPr>
            <w:r>
              <w:rPr>
                <w:rFonts w:ascii="GHEA Grapalat" w:hAnsi="GHEA Grapalat"/>
                <w:sz w:val="20"/>
                <w:szCs w:val="20"/>
                <w:lang w:val="hy-AM"/>
              </w:rPr>
              <w:t>10</w:t>
            </w:r>
          </w:p>
        </w:tc>
        <w:tc>
          <w:tcPr>
            <w:tcW w:w="4587" w:type="dxa"/>
          </w:tcPr>
          <w:p w14:paraId="4C81E4E5" w14:textId="77777777" w:rsidR="00DF733D" w:rsidRPr="0059762A" w:rsidRDefault="00DF733D" w:rsidP="00315C7C">
            <w:pPr>
              <w:pStyle w:val="HTML"/>
              <w:shd w:val="clear" w:color="auto" w:fill="F8F9FA"/>
              <w:rPr>
                <w:rFonts w:ascii="GHEA Grapalat" w:hAnsi="GHEA Grapalat" w:cs="Arial Unicode"/>
                <w:color w:val="000000"/>
                <w:lang w:val="hy-AM" w:bidi="ru-RU"/>
              </w:rPr>
            </w:pPr>
            <w:r w:rsidRPr="0059762A">
              <w:rPr>
                <w:rFonts w:ascii="GHEA Grapalat" w:hAnsi="GHEA Grapalat" w:cs="Arial Unicode"/>
                <w:color w:val="000000"/>
                <w:lang w:val="hy-AM" w:bidi="ru-RU"/>
              </w:rPr>
              <w:t>В поселке или на рабочей базе подрядчика отсутствуют средства оказания первой помощи и пожаротушения.</w:t>
            </w:r>
          </w:p>
          <w:p w14:paraId="2E36F5AA" w14:textId="77777777" w:rsidR="00DF733D" w:rsidRPr="0059762A" w:rsidRDefault="00DF733D" w:rsidP="00315C7C">
            <w:pPr>
              <w:pStyle w:val="Default"/>
              <w:rPr>
                <w:rFonts w:ascii="GHEA Grapalat" w:hAnsi="GHEA Grapalat"/>
                <w:sz w:val="20"/>
                <w:szCs w:val="20"/>
              </w:rPr>
            </w:pPr>
          </w:p>
        </w:tc>
        <w:tc>
          <w:tcPr>
            <w:tcW w:w="4060" w:type="dxa"/>
          </w:tcPr>
          <w:p w14:paraId="0D7B57BF" w14:textId="77777777" w:rsidR="00DF733D" w:rsidRPr="000B0A4D" w:rsidRDefault="00DF733D" w:rsidP="00315C7C">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4FE1FDD2" w14:textId="77777777" w:rsidR="00DF733D" w:rsidRPr="000B0A4D" w:rsidRDefault="00DF733D" w:rsidP="00315C7C">
            <w:pPr>
              <w:pStyle w:val="aff3"/>
              <w:ind w:left="0"/>
              <w:rPr>
                <w:rFonts w:ascii="GHEA Grapalat" w:hAnsi="GHEA Grapalat"/>
                <w:sz w:val="20"/>
                <w:szCs w:val="20"/>
                <w:lang w:val="hy-AM"/>
              </w:rPr>
            </w:pPr>
          </w:p>
        </w:tc>
      </w:tr>
      <w:tr w:rsidR="00DF733D" w:rsidRPr="00797A70" w14:paraId="223BB3BB" w14:textId="77777777" w:rsidTr="00315C7C">
        <w:trPr>
          <w:trHeight w:val="1558"/>
        </w:trPr>
        <w:tc>
          <w:tcPr>
            <w:tcW w:w="675" w:type="dxa"/>
          </w:tcPr>
          <w:p w14:paraId="644D931A" w14:textId="77777777" w:rsidR="00DF733D" w:rsidRPr="00797A70" w:rsidRDefault="00DF733D" w:rsidP="00315C7C">
            <w:pPr>
              <w:pStyle w:val="aff3"/>
              <w:ind w:left="0"/>
              <w:rPr>
                <w:rFonts w:ascii="GHEA Grapalat" w:hAnsi="GHEA Grapalat"/>
                <w:sz w:val="20"/>
                <w:szCs w:val="20"/>
                <w:lang w:val="hy-AM"/>
              </w:rPr>
            </w:pPr>
            <w:r>
              <w:rPr>
                <w:rFonts w:ascii="GHEA Grapalat" w:hAnsi="GHEA Grapalat"/>
                <w:sz w:val="20"/>
                <w:szCs w:val="20"/>
                <w:lang w:val="hy-AM"/>
              </w:rPr>
              <w:t>11</w:t>
            </w:r>
          </w:p>
        </w:tc>
        <w:tc>
          <w:tcPr>
            <w:tcW w:w="4587" w:type="dxa"/>
          </w:tcPr>
          <w:p w14:paraId="0F11441C" w14:textId="77777777" w:rsidR="00DF733D" w:rsidRPr="0059762A" w:rsidRDefault="00DF733D" w:rsidP="00315C7C">
            <w:pPr>
              <w:pStyle w:val="HTML"/>
              <w:shd w:val="clear" w:color="auto" w:fill="F8F9FA"/>
              <w:rPr>
                <w:rFonts w:ascii="GHEA Grapalat" w:hAnsi="GHEA Grapalat" w:cs="Arial Unicode"/>
                <w:color w:val="000000"/>
                <w:lang w:val="hy-AM" w:bidi="ru-RU"/>
              </w:rPr>
            </w:pPr>
            <w:r w:rsidRPr="0059762A">
              <w:rPr>
                <w:rFonts w:ascii="GHEA Grapalat" w:hAnsi="GHEA Grapalat" w:cs="Arial Unicode"/>
                <w:color w:val="000000"/>
                <w:lang w:val="hy-AM" w:bidi="ru-RU"/>
              </w:rPr>
              <w:t>Инженерно-технический, ремонтный и рабочий персонал, занятый в строительстве, не носит специальную верхнюю одежду и средства защиты, соответствующие технологическим процессам (перчатки, каски, очки и т.</w:t>
            </w:r>
          </w:p>
        </w:tc>
        <w:tc>
          <w:tcPr>
            <w:tcW w:w="4060" w:type="dxa"/>
          </w:tcPr>
          <w:p w14:paraId="246E9CB9" w14:textId="77777777" w:rsidR="00DF733D" w:rsidRPr="000B0A4D" w:rsidRDefault="00DF733D" w:rsidP="00315C7C">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427F21AD" w14:textId="77777777" w:rsidR="00DF733D" w:rsidRPr="000B0A4D" w:rsidRDefault="00DF733D" w:rsidP="00315C7C">
            <w:pPr>
              <w:pStyle w:val="aff3"/>
              <w:ind w:left="0"/>
              <w:rPr>
                <w:rFonts w:ascii="GHEA Grapalat" w:hAnsi="GHEA Grapalat"/>
                <w:sz w:val="20"/>
                <w:szCs w:val="20"/>
                <w:lang w:val="hy-AM"/>
              </w:rPr>
            </w:pPr>
          </w:p>
        </w:tc>
      </w:tr>
      <w:tr w:rsidR="00DF733D" w:rsidRPr="00797A70" w14:paraId="6907AFC9" w14:textId="77777777" w:rsidTr="00315C7C">
        <w:trPr>
          <w:trHeight w:val="1353"/>
        </w:trPr>
        <w:tc>
          <w:tcPr>
            <w:tcW w:w="675" w:type="dxa"/>
          </w:tcPr>
          <w:p w14:paraId="676AC427" w14:textId="77777777" w:rsidR="00DF733D" w:rsidRPr="00797A70" w:rsidRDefault="00DF733D" w:rsidP="00315C7C">
            <w:pPr>
              <w:pStyle w:val="aff3"/>
              <w:ind w:left="0"/>
              <w:rPr>
                <w:rFonts w:ascii="GHEA Grapalat" w:hAnsi="GHEA Grapalat"/>
                <w:sz w:val="20"/>
                <w:szCs w:val="20"/>
                <w:lang w:val="hy-AM"/>
              </w:rPr>
            </w:pPr>
            <w:r>
              <w:rPr>
                <w:rFonts w:ascii="GHEA Grapalat" w:hAnsi="GHEA Grapalat"/>
                <w:sz w:val="20"/>
                <w:szCs w:val="20"/>
                <w:lang w:val="hy-AM"/>
              </w:rPr>
              <w:t>12</w:t>
            </w:r>
          </w:p>
        </w:tc>
        <w:tc>
          <w:tcPr>
            <w:tcW w:w="4587" w:type="dxa"/>
          </w:tcPr>
          <w:p w14:paraId="05F4075B" w14:textId="77777777" w:rsidR="00DF733D" w:rsidRPr="0059762A" w:rsidRDefault="00DF733D" w:rsidP="00315C7C">
            <w:pPr>
              <w:pStyle w:val="HTML"/>
              <w:shd w:val="clear" w:color="auto" w:fill="F8F9FA"/>
              <w:rPr>
                <w:rFonts w:ascii="GHEA Grapalat" w:hAnsi="GHEA Grapalat" w:cs="Arial Unicode"/>
                <w:color w:val="000000"/>
                <w:lang w:val="hy-AM" w:bidi="ru-RU"/>
              </w:rPr>
            </w:pPr>
            <w:r w:rsidRPr="0059762A">
              <w:rPr>
                <w:rFonts w:ascii="GHEA Grapalat" w:hAnsi="GHEA Grapalat" w:cs="Arial Unicode"/>
                <w:color w:val="000000"/>
                <w:lang w:val="hy-AM" w:bidi="ru-RU"/>
              </w:rPr>
              <w:t>При проведении строительных работ не соблюдаются требования по предотвращению запыления воздуха (при проведении пылеобразующих работ строительная площадка не регулярно увлажняется струей воды и т.п.)</w:t>
            </w:r>
          </w:p>
        </w:tc>
        <w:tc>
          <w:tcPr>
            <w:tcW w:w="4060" w:type="dxa"/>
          </w:tcPr>
          <w:p w14:paraId="7DCAD2D8" w14:textId="77777777" w:rsidR="00DF733D" w:rsidRPr="000B0A4D" w:rsidRDefault="00DF733D" w:rsidP="00315C7C">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tc>
      </w:tr>
      <w:tr w:rsidR="00DF733D" w:rsidRPr="00797A70" w14:paraId="7C3AC394" w14:textId="77777777" w:rsidTr="00315C7C">
        <w:trPr>
          <w:trHeight w:val="693"/>
        </w:trPr>
        <w:tc>
          <w:tcPr>
            <w:tcW w:w="675" w:type="dxa"/>
          </w:tcPr>
          <w:p w14:paraId="66EFB405" w14:textId="77777777" w:rsidR="00DF733D" w:rsidRPr="00797A70" w:rsidRDefault="00DF733D" w:rsidP="00315C7C">
            <w:pPr>
              <w:pStyle w:val="aff3"/>
              <w:ind w:left="0"/>
              <w:rPr>
                <w:rFonts w:ascii="GHEA Grapalat" w:hAnsi="GHEA Grapalat"/>
                <w:sz w:val="20"/>
                <w:szCs w:val="20"/>
                <w:lang w:val="hy-AM"/>
              </w:rPr>
            </w:pPr>
            <w:r>
              <w:rPr>
                <w:rFonts w:ascii="GHEA Grapalat" w:hAnsi="GHEA Grapalat"/>
                <w:sz w:val="20"/>
                <w:szCs w:val="20"/>
                <w:lang w:val="hy-AM"/>
              </w:rPr>
              <w:t>13</w:t>
            </w:r>
          </w:p>
        </w:tc>
        <w:tc>
          <w:tcPr>
            <w:tcW w:w="4587" w:type="dxa"/>
          </w:tcPr>
          <w:p w14:paraId="14DA0347" w14:textId="77777777" w:rsidR="00DF733D" w:rsidRPr="007A28F2" w:rsidRDefault="00DF733D" w:rsidP="00315C7C">
            <w:pPr>
              <w:pStyle w:val="HTML"/>
              <w:shd w:val="clear" w:color="auto" w:fill="F8F9FA"/>
              <w:rPr>
                <w:rFonts w:ascii="GHEA Grapalat" w:hAnsi="GHEA Grapalat" w:cs="Arial Unicode"/>
                <w:color w:val="000000"/>
                <w:lang w:val="hy-AM" w:bidi="ru-RU"/>
              </w:rPr>
            </w:pPr>
            <w:r w:rsidRPr="0059762A">
              <w:rPr>
                <w:rFonts w:ascii="GHEA Grapalat" w:hAnsi="GHEA Grapalat" w:cs="Arial Unicode"/>
                <w:color w:val="000000"/>
                <w:lang w:val="hy-AM" w:bidi="ru-RU"/>
              </w:rPr>
              <w:t>Строительные материалы и отходы не перевозятся в крытых грузовиках.</w:t>
            </w:r>
          </w:p>
        </w:tc>
        <w:tc>
          <w:tcPr>
            <w:tcW w:w="4060" w:type="dxa"/>
          </w:tcPr>
          <w:p w14:paraId="0ABC7E02" w14:textId="77777777" w:rsidR="00DF733D" w:rsidRPr="000B0A4D" w:rsidRDefault="00DF733D" w:rsidP="00315C7C">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tc>
      </w:tr>
      <w:tr w:rsidR="00DF733D" w:rsidRPr="00797A70" w14:paraId="78DAE2FF" w14:textId="77777777" w:rsidTr="00315C7C">
        <w:trPr>
          <w:trHeight w:val="1407"/>
        </w:trPr>
        <w:tc>
          <w:tcPr>
            <w:tcW w:w="675" w:type="dxa"/>
          </w:tcPr>
          <w:p w14:paraId="756DEF16" w14:textId="77777777" w:rsidR="00DF733D" w:rsidRPr="00797A70" w:rsidRDefault="00DF733D" w:rsidP="00315C7C">
            <w:pPr>
              <w:pStyle w:val="aff3"/>
              <w:ind w:left="0"/>
              <w:rPr>
                <w:rFonts w:ascii="GHEA Grapalat" w:hAnsi="GHEA Grapalat"/>
                <w:sz w:val="20"/>
                <w:szCs w:val="20"/>
                <w:lang w:val="hy-AM"/>
              </w:rPr>
            </w:pPr>
            <w:r>
              <w:rPr>
                <w:rFonts w:ascii="GHEA Grapalat" w:hAnsi="GHEA Grapalat"/>
                <w:sz w:val="20"/>
                <w:szCs w:val="20"/>
                <w:lang w:val="hy-AM"/>
              </w:rPr>
              <w:t>14</w:t>
            </w:r>
          </w:p>
        </w:tc>
        <w:tc>
          <w:tcPr>
            <w:tcW w:w="4587" w:type="dxa"/>
          </w:tcPr>
          <w:p w14:paraId="157A159B" w14:textId="77777777" w:rsidR="00DF733D" w:rsidRPr="007A28F2" w:rsidRDefault="00DF733D" w:rsidP="00315C7C">
            <w:pPr>
              <w:pStyle w:val="HTML"/>
              <w:shd w:val="clear" w:color="auto" w:fill="F8F9FA"/>
              <w:rPr>
                <w:rFonts w:ascii="GHEA Grapalat" w:hAnsi="GHEA Grapalat" w:cs="Arial Unicode"/>
                <w:color w:val="000000"/>
                <w:lang w:val="hy-AM" w:bidi="ru-RU"/>
              </w:rPr>
            </w:pPr>
            <w:r w:rsidRPr="0059762A">
              <w:rPr>
                <w:rFonts w:ascii="GHEA Grapalat" w:hAnsi="GHEA Grapalat" w:cs="Arial Unicode"/>
                <w:color w:val="000000"/>
                <w:lang w:val="hy-AM" w:bidi="ru-RU"/>
              </w:rPr>
              <w:t>Строительная техника и машины-механизмы, используемые на строительной площадке, не находятся в надлежащем техническом состоянии (имеются чрезмерные выбросы, шум, утечки горюче-смазочных материалов).</w:t>
            </w:r>
          </w:p>
        </w:tc>
        <w:tc>
          <w:tcPr>
            <w:tcW w:w="4060" w:type="dxa"/>
          </w:tcPr>
          <w:p w14:paraId="079BA378" w14:textId="77777777" w:rsidR="00DF733D" w:rsidRPr="000B0A4D" w:rsidRDefault="00DF733D" w:rsidP="00315C7C">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tc>
      </w:tr>
    </w:tbl>
    <w:p w14:paraId="00433784" w14:textId="77777777" w:rsidR="00DF733D" w:rsidRPr="000B0A4D" w:rsidRDefault="00DF733D" w:rsidP="00DF733D">
      <w:pPr>
        <w:widowControl w:val="0"/>
        <w:tabs>
          <w:tab w:val="left" w:pos="1134"/>
        </w:tabs>
        <w:spacing w:after="160" w:line="360" w:lineRule="auto"/>
        <w:ind w:firstLine="567"/>
        <w:jc w:val="both"/>
        <w:rPr>
          <w:rFonts w:ascii="GHEA Grapalat" w:hAnsi="GHEA Grapalat"/>
          <w:lang w:val="hy-AM"/>
        </w:rPr>
      </w:pPr>
    </w:p>
    <w:p w14:paraId="2DB58591" w14:textId="77777777" w:rsidR="00DF733D" w:rsidRPr="00124BE9" w:rsidRDefault="00DF733D" w:rsidP="00DF73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46D51AE" w14:textId="77777777"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0E35854"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1CC0595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A315699" w14:textId="77777777"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1D3F130" w14:textId="77777777" w:rsidR="00BB28C8" w:rsidRPr="00393243"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rPr>
        <w:t>8.</w:t>
      </w:r>
      <w:r>
        <w:rPr>
          <w:rFonts w:ascii="GHEA Grapalat" w:hAnsi="GHEA Grapalat"/>
        </w:rPr>
        <w:t>1.</w:t>
      </w:r>
      <w:r>
        <w:rPr>
          <w:rFonts w:ascii="GHEA Grapalat" w:hAnsi="GHEA Grapalat"/>
        </w:rPr>
        <w:tab/>
      </w:r>
      <w:r w:rsidRPr="00393243">
        <w:rPr>
          <w:rFonts w:ascii="GHEA Grapalat" w:hAnsi="GHEA Grapalat"/>
          <w:b/>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6AD8B4D2"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D22B3B">
        <w:rPr>
          <w:rStyle w:val="af6"/>
          <w:rFonts w:ascii="GHEA Grapalat" w:hAnsi="GHEA Grapalat"/>
        </w:rPr>
        <w:footnoteReference w:customMarkFollows="1" w:id="27"/>
        <w:t>32</w:t>
      </w:r>
      <w:r w:rsidRPr="009F3DC7">
        <w:rPr>
          <w:rFonts w:ascii="GHEA Grapalat" w:hAnsi="GHEA Grapalat"/>
        </w:rPr>
        <w:t>.</w:t>
      </w:r>
    </w:p>
    <w:p w14:paraId="169DDC32"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4115200A"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27AEA1C"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20742325"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2274F64B"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7C196965"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5ED32D6"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27C4325B"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 xml:space="preserve">Подрядчик несет ответственность за неисполнение или ненадлежащее </w:t>
      </w:r>
      <w:r w:rsidRPr="009F3DC7">
        <w:rPr>
          <w:rFonts w:ascii="GHEA Grapalat" w:hAnsi="GHEA Grapalat"/>
        </w:rPr>
        <w:lastRenderedPageBreak/>
        <w:t>исполнение обязательств субподрядчика;</w:t>
      </w:r>
    </w:p>
    <w:p w14:paraId="2CCC9537"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af6"/>
          <w:rFonts w:ascii="GHEA Grapalat" w:hAnsi="GHEA Grapalat"/>
        </w:rPr>
        <w:footnoteReference w:customMarkFollows="1" w:id="28"/>
        <w:t>33</w:t>
      </w:r>
      <w:r w:rsidRPr="009F3DC7">
        <w:rPr>
          <w:rFonts w:ascii="GHEA Grapalat" w:hAnsi="GHEA Grapalat"/>
        </w:rPr>
        <w:t>.</w:t>
      </w:r>
    </w:p>
    <w:p w14:paraId="3F8535BF"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af6"/>
          <w:rFonts w:ascii="GHEA Grapalat" w:hAnsi="GHEA Grapalat"/>
        </w:rPr>
        <w:footnoteReference w:customMarkFollows="1" w:id="29"/>
        <w:t>34</w:t>
      </w:r>
      <w:r w:rsidRPr="009F3DC7">
        <w:rPr>
          <w:rFonts w:ascii="GHEA Grapalat" w:hAnsi="GHEA Grapalat"/>
        </w:rPr>
        <w:t>.</w:t>
      </w:r>
    </w:p>
    <w:p w14:paraId="746BC743" w14:textId="77777777"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65C83E3D" w14:textId="77777777"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4E088F63"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w:t>
      </w:r>
      <w:r w:rsidRPr="009F3DC7">
        <w:rPr>
          <w:rFonts w:ascii="GHEA Grapalat" w:hAnsi="GHEA Grapalat"/>
        </w:rPr>
        <w:lastRenderedPageBreak/>
        <w:t>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3971B204" w14:textId="77777777"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59C71041" w14:textId="77777777"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44C76E6C"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1E3F2C9"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E3A03B9" w14:textId="593F8002" w:rsidR="00BB28C8" w:rsidRPr="00763609" w:rsidRDefault="00BB28C8" w:rsidP="00393243">
      <w:pPr>
        <w:widowControl w:val="0"/>
        <w:tabs>
          <w:tab w:val="left" w:pos="1276"/>
        </w:tabs>
        <w:spacing w:after="160" w:line="353" w:lineRule="auto"/>
        <w:ind w:firstLine="567"/>
        <w:jc w:val="both"/>
        <w:rPr>
          <w:rFonts w:ascii="GHEA Grapalat" w:hAnsi="GHEA Grapalat"/>
          <w:color w:val="FF0000"/>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 xml:space="preserve">К отношениям, связанным с настоящим договором, применяется </w:t>
      </w:r>
    </w:p>
    <w:p w14:paraId="72ADADB7"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p>
    <w:p w14:paraId="0BEE39B3"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7F0E328D" w14:textId="77777777" w:rsidTr="003D2146">
        <w:trPr>
          <w:jc w:val="center"/>
        </w:trPr>
        <w:tc>
          <w:tcPr>
            <w:tcW w:w="4536" w:type="dxa"/>
          </w:tcPr>
          <w:p w14:paraId="4D283103"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9ED27A5"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3A169978"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100A50BC"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6C8025A"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720F3087"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4BC5925E"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758D0C91"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F281082"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5EB63791"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0F7EA8B2" w14:textId="77777777"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091A612D" w14:textId="77777777"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14:paraId="540EAAC7"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14:paraId="51BA6D4F"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78004171" w14:textId="77777777" w:rsidR="00BB28C8" w:rsidRPr="009F3DC7" w:rsidRDefault="00BB28C8" w:rsidP="00BB28C8">
      <w:pPr>
        <w:widowControl w:val="0"/>
        <w:spacing w:after="160" w:line="360" w:lineRule="auto"/>
        <w:ind w:firstLine="567"/>
        <w:jc w:val="center"/>
        <w:rPr>
          <w:rFonts w:ascii="GHEA Grapalat" w:hAnsi="GHEA Grapalat"/>
          <w:b/>
        </w:rPr>
      </w:pPr>
    </w:p>
    <w:p w14:paraId="3CDB92C6" w14:textId="77777777"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14:paraId="4E9A802F" w14:textId="10472D30" w:rsidR="00BB28C8" w:rsidRPr="009F3DC7" w:rsidRDefault="009D0A6F" w:rsidP="00BB28C8">
      <w:pPr>
        <w:widowControl w:val="0"/>
        <w:spacing w:after="160" w:line="360" w:lineRule="auto"/>
        <w:ind w:firstLine="567"/>
        <w:jc w:val="right"/>
        <w:rPr>
          <w:rFonts w:ascii="GHEA Grapalat" w:hAnsi="GHEA Grapalat"/>
          <w:i/>
        </w:rPr>
      </w:pPr>
      <w:r w:rsidRPr="009D0A6F">
        <w:rPr>
          <w:rFonts w:ascii="GHEA Grapalat" w:hAnsi="GHEA Grapalat"/>
          <w:i/>
        </w:rPr>
        <w:t>ДЛЯ НУЖД ХОЙСКОЙ ОБЩИННОЙ БОЛЬНИЦЫ ДЛЯ КАПИТАЛЬНОГО РЕМОНТА ДОРОГ, ВЕДУЩИХ К КЛАДБИЩАМ И МЕМОРИАЛЬНОМУ ПАРКУ В СЕЛЕ СКОРОСТНОЙ ДЛЯ ПРОИЗВОДСТВА АСФАЛЬТИРОВАННЫХ РАБОТ</w:t>
      </w:r>
    </w:p>
    <w:p w14:paraId="2D18D64B" w14:textId="77777777" w:rsidR="000A359E" w:rsidRDefault="000A359E" w:rsidP="00BB28C8">
      <w:pPr>
        <w:widowControl w:val="0"/>
        <w:spacing w:after="160" w:line="360" w:lineRule="auto"/>
        <w:ind w:firstLine="567"/>
        <w:jc w:val="center"/>
        <w:rPr>
          <w:rFonts w:ascii="Sylfaen" w:hAnsi="Sylfaen"/>
          <w:lang w:val="hy-AM"/>
        </w:rPr>
      </w:pPr>
    </w:p>
    <w:p w14:paraId="1C389BFC" w14:textId="77777777" w:rsidR="009D0A6F" w:rsidRPr="009D0A6F" w:rsidRDefault="009D0A6F" w:rsidP="009D0A6F">
      <w:pPr>
        <w:widowControl w:val="0"/>
        <w:spacing w:after="160" w:line="360" w:lineRule="auto"/>
        <w:ind w:firstLine="567"/>
        <w:jc w:val="center"/>
        <w:rPr>
          <w:rFonts w:ascii="Sylfaen" w:hAnsi="Sylfaen"/>
          <w:lang w:val="hy-AM"/>
        </w:rPr>
      </w:pPr>
      <w:r w:rsidRPr="009D0A6F">
        <w:rPr>
          <w:rFonts w:ascii="Sylfaen" w:hAnsi="Sylfaen"/>
          <w:lang w:val="hy-AM"/>
        </w:rPr>
        <w:t>Подрядчик выполняет работы в селе Арагац.</w:t>
      </w:r>
    </w:p>
    <w:p w14:paraId="42C4E006" w14:textId="77777777" w:rsidR="009D0A6F" w:rsidRPr="009D0A6F" w:rsidRDefault="009D0A6F" w:rsidP="009D0A6F">
      <w:pPr>
        <w:widowControl w:val="0"/>
        <w:spacing w:after="160" w:line="360" w:lineRule="auto"/>
        <w:ind w:firstLine="567"/>
        <w:jc w:val="center"/>
        <w:rPr>
          <w:rFonts w:ascii="Sylfaen" w:hAnsi="Sylfaen"/>
          <w:lang w:val="hy-AM"/>
        </w:rPr>
      </w:pPr>
    </w:p>
    <w:p w14:paraId="15D318FA" w14:textId="77777777" w:rsidR="009D0A6F" w:rsidRPr="009D0A6F" w:rsidRDefault="009D0A6F" w:rsidP="009D0A6F">
      <w:pPr>
        <w:widowControl w:val="0"/>
        <w:spacing w:after="160" w:line="360" w:lineRule="auto"/>
        <w:ind w:firstLine="567"/>
        <w:jc w:val="center"/>
        <w:rPr>
          <w:rFonts w:ascii="Sylfaen" w:hAnsi="Sylfaen"/>
          <w:lang w:val="hy-AM"/>
        </w:rPr>
      </w:pPr>
      <w:r w:rsidRPr="009D0A6F">
        <w:rPr>
          <w:rFonts w:ascii="Sylfaen" w:hAnsi="Sylfaen"/>
          <w:lang w:val="hy-AM"/>
        </w:rPr>
        <w:t>* Выбранный участник должен иметь строительную лицензию в области градостроительства.</w:t>
      </w:r>
    </w:p>
    <w:p w14:paraId="5E71FDA5" w14:textId="77777777" w:rsidR="009D0A6F" w:rsidRPr="009D0A6F" w:rsidRDefault="009D0A6F" w:rsidP="009D0A6F">
      <w:pPr>
        <w:widowControl w:val="0"/>
        <w:spacing w:after="160" w:line="360" w:lineRule="auto"/>
        <w:ind w:firstLine="567"/>
        <w:jc w:val="center"/>
        <w:rPr>
          <w:rFonts w:ascii="Sylfaen" w:hAnsi="Sylfaen"/>
          <w:lang w:val="hy-AM"/>
        </w:rPr>
      </w:pPr>
      <w:r w:rsidRPr="009D0A6F">
        <w:rPr>
          <w:rFonts w:ascii="Sylfaen" w:hAnsi="Sylfaen"/>
          <w:lang w:val="hy-AM"/>
        </w:rPr>
        <w:t>1. Лицензия Комитета Градостроительства РА.</w:t>
      </w:r>
    </w:p>
    <w:p w14:paraId="561C8014" w14:textId="77777777" w:rsidR="009D0A6F" w:rsidRPr="009D0A6F" w:rsidRDefault="009D0A6F" w:rsidP="009D0A6F">
      <w:pPr>
        <w:widowControl w:val="0"/>
        <w:spacing w:after="160" w:line="360" w:lineRule="auto"/>
        <w:ind w:firstLine="567"/>
        <w:jc w:val="center"/>
        <w:rPr>
          <w:rFonts w:ascii="Sylfaen" w:hAnsi="Sylfaen"/>
          <w:lang w:val="hy-AM"/>
        </w:rPr>
      </w:pPr>
      <w:r w:rsidRPr="009D0A6F">
        <w:rPr>
          <w:rFonts w:ascii="Sylfaen" w:hAnsi="Sylfaen"/>
          <w:lang w:val="hy-AM"/>
        </w:rPr>
        <w:t>2. Выполнение строительных автотранспортных и гидротехнических лицензий.</w:t>
      </w:r>
    </w:p>
    <w:p w14:paraId="0EB302C2" w14:textId="1E6A50A4" w:rsidR="00393243" w:rsidRDefault="009D0A6F" w:rsidP="009D0A6F">
      <w:pPr>
        <w:widowControl w:val="0"/>
        <w:spacing w:after="160" w:line="360" w:lineRule="auto"/>
        <w:ind w:firstLine="567"/>
        <w:jc w:val="center"/>
        <w:rPr>
          <w:rFonts w:ascii="Sylfaen" w:hAnsi="Sylfaen"/>
          <w:lang w:val="hy-AM"/>
        </w:rPr>
      </w:pPr>
      <w:r w:rsidRPr="009D0A6F">
        <w:rPr>
          <w:rFonts w:ascii="Sylfaen" w:hAnsi="Sylfaen"/>
          <w:lang w:val="hy-AM"/>
        </w:rPr>
        <w:t>* Участникам также необходимо отправить листы тома в формате Excel.</w:t>
      </w:r>
    </w:p>
    <w:p w14:paraId="047D9204" w14:textId="77777777" w:rsidR="00393243" w:rsidRPr="000A359E" w:rsidRDefault="00393243" w:rsidP="00393243">
      <w:pPr>
        <w:widowControl w:val="0"/>
        <w:spacing w:after="160" w:line="360" w:lineRule="auto"/>
        <w:ind w:firstLine="567"/>
        <w:jc w:val="center"/>
        <w:rPr>
          <w:rFonts w:ascii="Sylfaen" w:hAnsi="Sylfaen"/>
          <w:b/>
          <w:lang w:val="hy-AM"/>
        </w:rPr>
      </w:pPr>
    </w:p>
    <w:p w14:paraId="48DFC5A5" w14:textId="741EA6F0" w:rsidR="00BB28C8" w:rsidRPr="009F3DC7" w:rsidRDefault="00BB28C8" w:rsidP="00BB28C8">
      <w:pPr>
        <w:widowControl w:val="0"/>
        <w:spacing w:after="160" w:line="360" w:lineRule="auto"/>
        <w:ind w:firstLine="567"/>
        <w:rPr>
          <w:rFonts w:ascii="GHEA Grapalat" w:hAnsi="GHEA Grapalat"/>
          <w:i/>
        </w:rPr>
      </w:pPr>
    </w:p>
    <w:p w14:paraId="4BAE19B1" w14:textId="77777777"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F2F310A" w14:textId="77777777" w:rsidTr="003D2146">
        <w:trPr>
          <w:jc w:val="center"/>
        </w:trPr>
        <w:tc>
          <w:tcPr>
            <w:tcW w:w="4536" w:type="dxa"/>
          </w:tcPr>
          <w:p w14:paraId="711C7177"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6B39DE16"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14:paraId="2609D593"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62532B50"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2BB17DC5" w14:textId="77777777"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14:paraId="5332C302"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5D7018C3"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14:paraId="3072E667"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42FDD708"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70790C05" w14:textId="77777777" w:rsidR="00BB28C8" w:rsidRDefault="00BB28C8" w:rsidP="00BB28C8">
      <w:pPr>
        <w:widowControl w:val="0"/>
        <w:spacing w:after="160" w:line="360" w:lineRule="auto"/>
        <w:ind w:firstLine="567"/>
        <w:jc w:val="right"/>
        <w:rPr>
          <w:rFonts w:ascii="GHEA Grapalat" w:hAnsi="GHEA Grapalat"/>
          <w:i/>
        </w:rPr>
      </w:pPr>
    </w:p>
    <w:p w14:paraId="6BEB7D64" w14:textId="77777777" w:rsidR="009D0A6F" w:rsidRPr="009F3DC7" w:rsidRDefault="00BB28C8" w:rsidP="009D0A6F">
      <w:pPr>
        <w:widowControl w:val="0"/>
        <w:spacing w:after="160" w:line="360" w:lineRule="auto"/>
        <w:ind w:firstLine="567"/>
        <w:jc w:val="right"/>
        <w:rPr>
          <w:rFonts w:ascii="GHEA Grapalat" w:hAnsi="GHEA Grapalat" w:cs="Arial"/>
          <w:i/>
        </w:rPr>
      </w:pPr>
      <w:r>
        <w:rPr>
          <w:rFonts w:ascii="GHEA Grapalat" w:hAnsi="GHEA Grapalat"/>
          <w:i/>
        </w:rPr>
        <w:br w:type="page"/>
      </w:r>
      <w:r w:rsidR="009D0A6F" w:rsidRPr="009F3DC7">
        <w:rPr>
          <w:rFonts w:ascii="GHEA Grapalat" w:hAnsi="GHEA Grapalat"/>
          <w:i/>
        </w:rPr>
        <w:lastRenderedPageBreak/>
        <w:t>Приложение № 1</w:t>
      </w:r>
    </w:p>
    <w:p w14:paraId="44365FC3" w14:textId="77777777" w:rsidR="009D0A6F" w:rsidRPr="009F3DC7" w:rsidRDefault="009D0A6F" w:rsidP="009D0A6F">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75048E2F" w14:textId="77777777" w:rsidR="009D0A6F" w:rsidRPr="009F3DC7" w:rsidRDefault="009D0A6F" w:rsidP="009D0A6F">
      <w:pPr>
        <w:widowControl w:val="0"/>
        <w:spacing w:after="160" w:line="360" w:lineRule="auto"/>
        <w:ind w:firstLine="567"/>
        <w:jc w:val="center"/>
        <w:rPr>
          <w:rFonts w:ascii="GHEA Grapalat" w:hAnsi="GHEA Grapalat"/>
          <w:b/>
        </w:rPr>
      </w:pPr>
    </w:p>
    <w:p w14:paraId="4ACF92D1" w14:textId="77777777" w:rsidR="009D0A6F" w:rsidRPr="009F3DC7" w:rsidRDefault="009D0A6F" w:rsidP="009D0A6F">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Pr="009F3DC7">
        <w:rPr>
          <w:rFonts w:ascii="GHEA Grapalat" w:hAnsi="GHEA Grapalat"/>
          <w:b/>
        </w:rPr>
        <w:t>*</w:t>
      </w:r>
    </w:p>
    <w:p w14:paraId="70D48376" w14:textId="771EA1C6" w:rsidR="009D0A6F" w:rsidRDefault="009D0A6F" w:rsidP="009D0A6F">
      <w:pPr>
        <w:widowControl w:val="0"/>
        <w:spacing w:after="160" w:line="360" w:lineRule="auto"/>
        <w:ind w:firstLine="567"/>
        <w:jc w:val="center"/>
        <w:rPr>
          <w:rFonts w:ascii="Sylfaen" w:hAnsi="Sylfaen"/>
          <w:lang w:val="hy-AM"/>
        </w:rPr>
      </w:pPr>
      <w:r w:rsidRPr="009D0A6F">
        <w:rPr>
          <w:rFonts w:ascii="GHEA Grapalat" w:hAnsi="GHEA Grapalat"/>
          <w:i/>
        </w:rPr>
        <w:t>ДЛЯ НУЖД ХОЙСКОЙ ОБЩИНЫ ИСТОРИЯ ДЛЯ ПРОВЕДЕНИЯ КАПИТАЛЬНОГО РЕМОНТА 19-Й УЛИЦЫ В СЕЛЕ АРШАЛУИ, АСФАЛЬТИЧЕСКИХ РАБОТ</w:t>
      </w:r>
    </w:p>
    <w:p w14:paraId="2EE017EA" w14:textId="77777777" w:rsidR="009D0A6F" w:rsidRPr="009D0A6F" w:rsidRDefault="009D0A6F" w:rsidP="009D0A6F">
      <w:pPr>
        <w:widowControl w:val="0"/>
        <w:spacing w:after="160" w:line="360" w:lineRule="auto"/>
        <w:ind w:firstLine="567"/>
        <w:jc w:val="center"/>
        <w:rPr>
          <w:rFonts w:ascii="Sylfaen" w:hAnsi="Sylfaen"/>
          <w:lang w:val="hy-AM"/>
        </w:rPr>
      </w:pPr>
      <w:r w:rsidRPr="009D0A6F">
        <w:rPr>
          <w:rFonts w:ascii="Sylfaen" w:hAnsi="Sylfaen"/>
          <w:lang w:val="hy-AM"/>
        </w:rPr>
        <w:t>Подрядчик выполняет работы в поселке Аршалуйс.</w:t>
      </w:r>
    </w:p>
    <w:p w14:paraId="660237AF" w14:textId="77777777" w:rsidR="009D0A6F" w:rsidRPr="009D0A6F" w:rsidRDefault="009D0A6F" w:rsidP="009D0A6F">
      <w:pPr>
        <w:widowControl w:val="0"/>
        <w:spacing w:after="160" w:line="360" w:lineRule="auto"/>
        <w:ind w:firstLine="567"/>
        <w:jc w:val="center"/>
        <w:rPr>
          <w:rFonts w:ascii="Sylfaen" w:hAnsi="Sylfaen"/>
          <w:lang w:val="hy-AM"/>
        </w:rPr>
      </w:pPr>
    </w:p>
    <w:p w14:paraId="7E1F1FF1" w14:textId="77777777" w:rsidR="009D0A6F" w:rsidRPr="009D0A6F" w:rsidRDefault="009D0A6F" w:rsidP="009D0A6F">
      <w:pPr>
        <w:widowControl w:val="0"/>
        <w:spacing w:after="160" w:line="360" w:lineRule="auto"/>
        <w:ind w:firstLine="567"/>
        <w:jc w:val="center"/>
        <w:rPr>
          <w:rFonts w:ascii="Sylfaen" w:hAnsi="Sylfaen"/>
          <w:lang w:val="hy-AM"/>
        </w:rPr>
      </w:pPr>
      <w:r w:rsidRPr="009D0A6F">
        <w:rPr>
          <w:rFonts w:ascii="Sylfaen" w:hAnsi="Sylfaen"/>
          <w:lang w:val="hy-AM"/>
        </w:rPr>
        <w:t>* Выбранный участник должен иметь строительную лицензию в области градостроительства.</w:t>
      </w:r>
    </w:p>
    <w:p w14:paraId="0B196BEC" w14:textId="77777777" w:rsidR="009D0A6F" w:rsidRPr="009D0A6F" w:rsidRDefault="009D0A6F" w:rsidP="009D0A6F">
      <w:pPr>
        <w:widowControl w:val="0"/>
        <w:spacing w:after="160" w:line="360" w:lineRule="auto"/>
        <w:ind w:firstLine="567"/>
        <w:jc w:val="center"/>
        <w:rPr>
          <w:rFonts w:ascii="Sylfaen" w:hAnsi="Sylfaen"/>
          <w:lang w:val="hy-AM"/>
        </w:rPr>
      </w:pPr>
      <w:r w:rsidRPr="009D0A6F">
        <w:rPr>
          <w:rFonts w:ascii="Sylfaen" w:hAnsi="Sylfaen"/>
          <w:lang w:val="hy-AM"/>
        </w:rPr>
        <w:t>1. Лицензия Комитета Градостроительства РА.</w:t>
      </w:r>
    </w:p>
    <w:p w14:paraId="694DEA83" w14:textId="77777777" w:rsidR="009D0A6F" w:rsidRPr="009D0A6F" w:rsidRDefault="009D0A6F" w:rsidP="009D0A6F">
      <w:pPr>
        <w:widowControl w:val="0"/>
        <w:spacing w:after="160" w:line="360" w:lineRule="auto"/>
        <w:ind w:firstLine="567"/>
        <w:jc w:val="center"/>
        <w:rPr>
          <w:rFonts w:ascii="Sylfaen" w:hAnsi="Sylfaen"/>
          <w:lang w:val="hy-AM"/>
        </w:rPr>
      </w:pPr>
      <w:r w:rsidRPr="009D0A6F">
        <w:rPr>
          <w:rFonts w:ascii="Sylfaen" w:hAnsi="Sylfaen"/>
          <w:lang w:val="hy-AM"/>
        </w:rPr>
        <w:t>2. Осуществление строительства Лицензия на автомобильные перевозки.</w:t>
      </w:r>
    </w:p>
    <w:p w14:paraId="1FFA232B" w14:textId="6D2AA31E" w:rsidR="009D0A6F" w:rsidRPr="000A359E" w:rsidRDefault="009D0A6F" w:rsidP="009D0A6F">
      <w:pPr>
        <w:widowControl w:val="0"/>
        <w:spacing w:after="160" w:line="360" w:lineRule="auto"/>
        <w:ind w:firstLine="567"/>
        <w:jc w:val="center"/>
        <w:rPr>
          <w:rFonts w:ascii="Sylfaen" w:hAnsi="Sylfaen"/>
          <w:b/>
          <w:lang w:val="hy-AM"/>
        </w:rPr>
      </w:pPr>
      <w:r w:rsidRPr="009D0A6F">
        <w:rPr>
          <w:rFonts w:ascii="Sylfaen" w:hAnsi="Sylfaen"/>
          <w:lang w:val="hy-AM"/>
        </w:rPr>
        <w:t>* Участникам также необходимо отправить листы тома в формате Excel.</w:t>
      </w:r>
    </w:p>
    <w:p w14:paraId="5A23F4BF" w14:textId="77777777" w:rsidR="009D0A6F" w:rsidRPr="009F3DC7" w:rsidRDefault="009D0A6F" w:rsidP="009D0A6F">
      <w:pPr>
        <w:widowControl w:val="0"/>
        <w:spacing w:after="160" w:line="360" w:lineRule="auto"/>
        <w:ind w:firstLine="567"/>
        <w:rPr>
          <w:rFonts w:ascii="GHEA Grapalat" w:hAnsi="GHEA Grapalat"/>
          <w:i/>
        </w:rPr>
      </w:pPr>
    </w:p>
    <w:p w14:paraId="30713235" w14:textId="77777777" w:rsidR="009D0A6F" w:rsidRPr="009F3DC7" w:rsidRDefault="009D0A6F" w:rsidP="009D0A6F">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9D0A6F" w:rsidRPr="009F3DC7" w14:paraId="54DB4721" w14:textId="77777777" w:rsidTr="009D0A6F">
        <w:trPr>
          <w:jc w:val="center"/>
        </w:trPr>
        <w:tc>
          <w:tcPr>
            <w:tcW w:w="4536" w:type="dxa"/>
          </w:tcPr>
          <w:p w14:paraId="019FE789" w14:textId="77777777" w:rsidR="009D0A6F" w:rsidRPr="009F3DC7" w:rsidRDefault="009D0A6F" w:rsidP="009D0A6F">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6E8222CC" w14:textId="77777777" w:rsidR="009D0A6F" w:rsidRPr="008C1A9F" w:rsidRDefault="009D0A6F" w:rsidP="009D0A6F">
            <w:pPr>
              <w:widowControl w:val="0"/>
              <w:ind w:firstLine="34"/>
              <w:jc w:val="center"/>
              <w:rPr>
                <w:rFonts w:ascii="GHEA Grapalat" w:hAnsi="GHEA Grapalat"/>
                <w:lang w:val="en-US"/>
              </w:rPr>
            </w:pPr>
            <w:r>
              <w:rPr>
                <w:rFonts w:ascii="GHEA Grapalat" w:hAnsi="GHEA Grapalat"/>
                <w:lang w:val="en-US"/>
              </w:rPr>
              <w:t>_______________________</w:t>
            </w:r>
          </w:p>
          <w:p w14:paraId="117DD683" w14:textId="77777777" w:rsidR="009D0A6F" w:rsidRPr="008C1A9F" w:rsidRDefault="009D0A6F" w:rsidP="009D0A6F">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239B1BE9" w14:textId="77777777" w:rsidR="009D0A6F" w:rsidRPr="009F3DC7" w:rsidRDefault="009D0A6F" w:rsidP="009D0A6F">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108A7597" w14:textId="77777777" w:rsidR="009D0A6F" w:rsidRPr="009F3DC7" w:rsidRDefault="009D0A6F" w:rsidP="009D0A6F">
            <w:pPr>
              <w:widowControl w:val="0"/>
              <w:spacing w:after="160" w:line="360" w:lineRule="auto"/>
              <w:ind w:firstLine="34"/>
              <w:jc w:val="center"/>
              <w:rPr>
                <w:rFonts w:ascii="GHEA Grapalat" w:hAnsi="GHEA Grapalat"/>
              </w:rPr>
            </w:pPr>
          </w:p>
        </w:tc>
        <w:tc>
          <w:tcPr>
            <w:tcW w:w="4343" w:type="dxa"/>
          </w:tcPr>
          <w:p w14:paraId="2ACDE152" w14:textId="77777777" w:rsidR="009D0A6F" w:rsidRPr="009F3DC7" w:rsidRDefault="009D0A6F" w:rsidP="009D0A6F">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3749DADC" w14:textId="77777777" w:rsidR="009D0A6F" w:rsidRPr="008C1A9F" w:rsidRDefault="009D0A6F" w:rsidP="009D0A6F">
            <w:pPr>
              <w:widowControl w:val="0"/>
              <w:ind w:firstLine="34"/>
              <w:jc w:val="center"/>
              <w:rPr>
                <w:rFonts w:ascii="GHEA Grapalat" w:hAnsi="GHEA Grapalat"/>
                <w:lang w:val="en-US"/>
              </w:rPr>
            </w:pPr>
            <w:r>
              <w:rPr>
                <w:rFonts w:ascii="GHEA Grapalat" w:hAnsi="GHEA Grapalat"/>
                <w:lang w:val="en-US"/>
              </w:rPr>
              <w:t>___________________</w:t>
            </w:r>
          </w:p>
          <w:p w14:paraId="275DFC1F" w14:textId="77777777" w:rsidR="009D0A6F" w:rsidRPr="008C1A9F" w:rsidRDefault="009D0A6F" w:rsidP="009D0A6F">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5B9DEEB4" w14:textId="77777777" w:rsidR="009D0A6F" w:rsidRPr="009F3DC7" w:rsidRDefault="009D0A6F" w:rsidP="009D0A6F">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6ECF0F47" w14:textId="77777777" w:rsidR="00BB28C8" w:rsidRDefault="00BB28C8" w:rsidP="00BB28C8">
      <w:pPr>
        <w:rPr>
          <w:rFonts w:ascii="GHEA Grapalat" w:hAnsi="GHEA Grapalat"/>
          <w:i/>
        </w:rPr>
      </w:pPr>
    </w:p>
    <w:p w14:paraId="2C6AF2B3" w14:textId="77777777" w:rsidR="009D0A6F" w:rsidRDefault="009D0A6F" w:rsidP="00BB28C8">
      <w:pPr>
        <w:widowControl w:val="0"/>
        <w:spacing w:after="160" w:line="360" w:lineRule="auto"/>
        <w:ind w:firstLine="567"/>
        <w:jc w:val="right"/>
        <w:rPr>
          <w:rFonts w:ascii="GHEA Grapalat" w:hAnsi="GHEA Grapalat"/>
          <w:i/>
        </w:rPr>
      </w:pPr>
    </w:p>
    <w:p w14:paraId="51830BE7" w14:textId="77777777" w:rsidR="009D0A6F" w:rsidRDefault="009D0A6F" w:rsidP="00BB28C8">
      <w:pPr>
        <w:widowControl w:val="0"/>
        <w:spacing w:after="160" w:line="360" w:lineRule="auto"/>
        <w:ind w:firstLine="567"/>
        <w:jc w:val="right"/>
        <w:rPr>
          <w:rFonts w:ascii="GHEA Grapalat" w:hAnsi="GHEA Grapalat"/>
          <w:i/>
        </w:rPr>
      </w:pPr>
    </w:p>
    <w:p w14:paraId="188A138D" w14:textId="5E2AE35B"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14:paraId="041CCC56"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5FD7B6FD"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7193E724"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63CCAA3C" w14:textId="692C5A2B" w:rsidR="00BB28C8" w:rsidRDefault="00672161" w:rsidP="00672161">
      <w:pPr>
        <w:widowControl w:val="0"/>
        <w:spacing w:after="160" w:line="360" w:lineRule="auto"/>
        <w:ind w:firstLine="567"/>
        <w:jc w:val="center"/>
        <w:outlineLvl w:val="3"/>
        <w:rPr>
          <w:rFonts w:ascii="GHEA Grapalat" w:hAnsi="GHEA Grapalat"/>
          <w:b/>
        </w:rPr>
      </w:pPr>
      <w:r w:rsidRPr="00315C7C">
        <w:rPr>
          <w:rFonts w:ascii="GHEA Grapalat" w:hAnsi="GHEA Grapalat"/>
          <w:b/>
        </w:rPr>
        <w:t>Работы по асфальтированию для капитального ремонта дорог, ведущих к могилам и парку памятников в селе Арагац общины Хой, Армавирской области, РА</w:t>
      </w:r>
    </w:p>
    <w:tbl>
      <w:tblPr>
        <w:tblW w:w="10338" w:type="dxa"/>
        <w:jc w:val="center"/>
        <w:tblLayout w:type="fixed"/>
        <w:tblLook w:val="0000" w:firstRow="0" w:lastRow="0" w:firstColumn="0" w:lastColumn="0" w:noHBand="0" w:noVBand="0"/>
      </w:tblPr>
      <w:tblGrid>
        <w:gridCol w:w="113"/>
        <w:gridCol w:w="540"/>
        <w:gridCol w:w="3883"/>
        <w:gridCol w:w="760"/>
        <w:gridCol w:w="474"/>
        <w:gridCol w:w="2867"/>
        <w:gridCol w:w="1002"/>
        <w:gridCol w:w="699"/>
      </w:tblGrid>
      <w:tr w:rsidR="00672161" w:rsidRPr="002D3B92" w14:paraId="5B3C49BA" w14:textId="77777777" w:rsidTr="00672161">
        <w:trPr>
          <w:gridAfter w:val="1"/>
          <w:wAfter w:w="699" w:type="dxa"/>
          <w:jc w:val="center"/>
        </w:trPr>
        <w:tc>
          <w:tcPr>
            <w:tcW w:w="4536" w:type="dxa"/>
            <w:gridSpan w:val="3"/>
          </w:tcPr>
          <w:p w14:paraId="77D73915" w14:textId="5D77BF83" w:rsidR="00672161" w:rsidRPr="00672161" w:rsidRDefault="00672161" w:rsidP="00672161">
            <w:pPr>
              <w:widowControl w:val="0"/>
              <w:spacing w:after="160" w:line="360" w:lineRule="auto"/>
              <w:jc w:val="center"/>
              <w:rPr>
                <w:rFonts w:ascii="GHEA Grapalat" w:hAnsi="GHEA Grapalat"/>
                <w:b/>
              </w:rPr>
            </w:pPr>
          </w:p>
        </w:tc>
        <w:tc>
          <w:tcPr>
            <w:tcW w:w="760" w:type="dxa"/>
          </w:tcPr>
          <w:p w14:paraId="5B287D39" w14:textId="0D946671" w:rsidR="00672161" w:rsidRPr="00672161" w:rsidRDefault="00672161" w:rsidP="00672161">
            <w:pPr>
              <w:widowControl w:val="0"/>
              <w:spacing w:after="160" w:line="360" w:lineRule="auto"/>
              <w:jc w:val="center"/>
              <w:rPr>
                <w:rFonts w:ascii="GHEA Grapalat" w:hAnsi="GHEA Grapalat"/>
              </w:rPr>
            </w:pPr>
          </w:p>
        </w:tc>
        <w:tc>
          <w:tcPr>
            <w:tcW w:w="4343" w:type="dxa"/>
            <w:gridSpan w:val="3"/>
          </w:tcPr>
          <w:p w14:paraId="3B58DDA8" w14:textId="1EED3845" w:rsidR="00672161" w:rsidRPr="00672161" w:rsidRDefault="00672161" w:rsidP="00672161">
            <w:pPr>
              <w:widowControl w:val="0"/>
              <w:spacing w:after="160" w:line="360" w:lineRule="auto"/>
              <w:jc w:val="center"/>
              <w:rPr>
                <w:rFonts w:ascii="GHEA Grapalat" w:hAnsi="GHEA Grapalat"/>
                <w:b/>
              </w:rPr>
            </w:pPr>
          </w:p>
        </w:tc>
      </w:tr>
      <w:tr w:rsidR="00672161" w:rsidRPr="002D3B92" w14:paraId="56AA3C33" w14:textId="77777777" w:rsidTr="009D0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cantSplit/>
          <w:trHeight w:val="586"/>
          <w:jc w:val="center"/>
        </w:trPr>
        <w:tc>
          <w:tcPr>
            <w:tcW w:w="540" w:type="dxa"/>
            <w:vMerge/>
            <w:vAlign w:val="center"/>
          </w:tcPr>
          <w:p w14:paraId="32E53A4A" w14:textId="77777777" w:rsidR="00672161" w:rsidRPr="002D3B92" w:rsidRDefault="00672161" w:rsidP="00672161">
            <w:pPr>
              <w:jc w:val="both"/>
              <w:rPr>
                <w:rFonts w:ascii="GHEA Grapalat" w:hAnsi="GHEA Grapalat"/>
                <w:sz w:val="20"/>
                <w:szCs w:val="20"/>
                <w:lang w:val="pt-BR"/>
              </w:rPr>
            </w:pPr>
          </w:p>
        </w:tc>
        <w:tc>
          <w:tcPr>
            <w:tcW w:w="5117" w:type="dxa"/>
            <w:gridSpan w:val="3"/>
            <w:vMerge/>
          </w:tcPr>
          <w:p w14:paraId="4D795F26" w14:textId="77777777" w:rsidR="00672161" w:rsidRPr="00672161" w:rsidRDefault="00672161" w:rsidP="00672161">
            <w:pPr>
              <w:rPr>
                <w:rFonts w:ascii="GHEA Grapalat" w:hAnsi="GHEA Grapalat"/>
                <w:sz w:val="20"/>
                <w:szCs w:val="20"/>
                <w:lang w:val="pt-BR"/>
              </w:rPr>
            </w:pPr>
            <w:r w:rsidRPr="00672161">
              <w:rPr>
                <w:rFonts w:ascii="GHEA Grapalat" w:hAnsi="GHEA Grapalat"/>
                <w:sz w:val="20"/>
                <w:szCs w:val="20"/>
                <w:lang w:val="pt-BR"/>
              </w:rPr>
              <w:t>отдельных видов работ, выполняемых подрядчиком</w:t>
            </w:r>
          </w:p>
          <w:p w14:paraId="1EF9FAEE" w14:textId="44442160" w:rsidR="00672161" w:rsidRPr="002D3B92" w:rsidRDefault="00672161" w:rsidP="00672161">
            <w:pPr>
              <w:rPr>
                <w:rFonts w:ascii="GHEA Grapalat" w:hAnsi="GHEA Grapalat"/>
                <w:sz w:val="20"/>
                <w:szCs w:val="20"/>
                <w:lang w:val="pt-BR"/>
              </w:rPr>
            </w:pPr>
            <w:r w:rsidRPr="00672161">
              <w:rPr>
                <w:rFonts w:ascii="GHEA Grapalat" w:hAnsi="GHEA Grapalat"/>
                <w:sz w:val="20"/>
                <w:szCs w:val="20"/>
                <w:lang w:val="pt-BR"/>
              </w:rPr>
              <w:t>имена</w:t>
            </w:r>
          </w:p>
        </w:tc>
        <w:tc>
          <w:tcPr>
            <w:tcW w:w="2867" w:type="dxa"/>
          </w:tcPr>
          <w:p w14:paraId="771C5253" w14:textId="434F23AF" w:rsidR="00672161" w:rsidRPr="002D3B92" w:rsidRDefault="00672161" w:rsidP="00672161">
            <w:pPr>
              <w:jc w:val="center"/>
              <w:rPr>
                <w:rFonts w:ascii="GHEA Grapalat" w:hAnsi="GHEA Grapalat"/>
                <w:sz w:val="20"/>
                <w:szCs w:val="20"/>
                <w:lang w:val="pt-BR"/>
              </w:rPr>
            </w:pPr>
            <w:r w:rsidRPr="006D68D7">
              <w:t xml:space="preserve">Начало </w:t>
            </w:r>
          </w:p>
        </w:tc>
        <w:tc>
          <w:tcPr>
            <w:tcW w:w="1701" w:type="dxa"/>
            <w:gridSpan w:val="2"/>
          </w:tcPr>
          <w:p w14:paraId="148F4080" w14:textId="42F7C36F" w:rsidR="00672161" w:rsidRPr="002D3B92" w:rsidRDefault="00672161" w:rsidP="00672161">
            <w:pPr>
              <w:jc w:val="center"/>
              <w:rPr>
                <w:rFonts w:ascii="GHEA Grapalat" w:hAnsi="GHEA Grapalat"/>
                <w:sz w:val="20"/>
                <w:szCs w:val="20"/>
                <w:lang w:val="pt-BR"/>
              </w:rPr>
            </w:pPr>
            <w:r w:rsidRPr="006D68D7">
              <w:t xml:space="preserve"> Конец</w:t>
            </w:r>
          </w:p>
        </w:tc>
      </w:tr>
      <w:tr w:rsidR="00672161" w:rsidRPr="00B77189" w14:paraId="17923A73" w14:textId="77777777" w:rsidTr="009D0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Height w:val="586"/>
          <w:jc w:val="center"/>
        </w:trPr>
        <w:tc>
          <w:tcPr>
            <w:tcW w:w="540" w:type="dxa"/>
            <w:vAlign w:val="center"/>
          </w:tcPr>
          <w:p w14:paraId="5BD4583A" w14:textId="77777777" w:rsidR="00672161" w:rsidRPr="005E1003" w:rsidRDefault="00672161" w:rsidP="00672161">
            <w:pPr>
              <w:jc w:val="center"/>
              <w:rPr>
                <w:rFonts w:ascii="GHEA Grapalat" w:hAnsi="GHEA Grapalat"/>
                <w:sz w:val="20"/>
                <w:szCs w:val="20"/>
                <w:lang w:val="hy-AM"/>
              </w:rPr>
            </w:pPr>
            <w:r>
              <w:rPr>
                <w:rFonts w:ascii="GHEA Grapalat" w:hAnsi="GHEA Grapalat"/>
                <w:sz w:val="20"/>
                <w:szCs w:val="20"/>
                <w:lang w:val="hy-AM"/>
              </w:rPr>
              <w:t>1</w:t>
            </w:r>
          </w:p>
        </w:tc>
        <w:tc>
          <w:tcPr>
            <w:tcW w:w="5117" w:type="dxa"/>
            <w:gridSpan w:val="3"/>
          </w:tcPr>
          <w:p w14:paraId="7C4991E4" w14:textId="293F2FED" w:rsidR="00672161" w:rsidRPr="005E1003" w:rsidRDefault="00672161" w:rsidP="00672161">
            <w:pPr>
              <w:rPr>
                <w:rFonts w:ascii="GHEA Grapalat" w:hAnsi="GHEA Grapalat"/>
                <w:b/>
                <w:sz w:val="20"/>
                <w:szCs w:val="20"/>
                <w:highlight w:val="yellow"/>
                <w:lang w:val="pt-BR"/>
              </w:rPr>
            </w:pPr>
            <w:r w:rsidRPr="00472D15">
              <w:t>Лабораторные работы</w:t>
            </w:r>
          </w:p>
        </w:tc>
        <w:tc>
          <w:tcPr>
            <w:tcW w:w="2867" w:type="dxa"/>
          </w:tcPr>
          <w:p w14:paraId="2D6EDC74" w14:textId="32FCECF5" w:rsidR="00672161" w:rsidRPr="005E1003" w:rsidRDefault="00672161" w:rsidP="00672161">
            <w:pPr>
              <w:rPr>
                <w:rFonts w:ascii="GHEA Grapalat" w:hAnsi="GHEA Grapalat"/>
                <w:sz w:val="20"/>
                <w:szCs w:val="20"/>
                <w:highlight w:val="yellow"/>
                <w:lang w:val="hy-AM"/>
              </w:rPr>
            </w:pPr>
            <w:r w:rsidRPr="00097642">
              <w:t>При наличии денежных средств, в рамках соглашения сторон</w:t>
            </w:r>
          </w:p>
        </w:tc>
        <w:tc>
          <w:tcPr>
            <w:tcW w:w="1701" w:type="dxa"/>
            <w:gridSpan w:val="2"/>
            <w:vAlign w:val="center"/>
          </w:tcPr>
          <w:p w14:paraId="110C151A" w14:textId="237C952E" w:rsidR="00672161" w:rsidRPr="006C3C12" w:rsidRDefault="00672161" w:rsidP="00672161">
            <w:pPr>
              <w:jc w:val="center"/>
              <w:rPr>
                <w:rFonts w:ascii="GHEA Grapalat" w:hAnsi="GHEA Grapalat"/>
                <w:b/>
                <w:sz w:val="20"/>
                <w:szCs w:val="20"/>
                <w:lang w:val="hy-AM"/>
              </w:rPr>
            </w:pPr>
            <w:r w:rsidRPr="002A37A9">
              <w:rPr>
                <w:rFonts w:ascii="GHEA Grapalat" w:hAnsi="GHEA Grapalat"/>
                <w:b/>
                <w:sz w:val="20"/>
                <w:szCs w:val="20"/>
                <w:lang w:val="hy-AM"/>
              </w:rPr>
              <w:t xml:space="preserve">180 </w:t>
            </w:r>
            <w:r w:rsidRPr="00672161">
              <w:rPr>
                <w:rFonts w:ascii="GHEA Grapalat" w:hAnsi="GHEA Grapalat"/>
                <w:b/>
                <w:sz w:val="20"/>
                <w:szCs w:val="20"/>
                <w:lang w:val="hy-AM"/>
              </w:rPr>
              <w:t>день</w:t>
            </w:r>
          </w:p>
        </w:tc>
      </w:tr>
      <w:tr w:rsidR="00672161" w:rsidRPr="005E1003" w14:paraId="5778B8FC" w14:textId="77777777" w:rsidTr="009D0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Height w:val="586"/>
          <w:jc w:val="center"/>
        </w:trPr>
        <w:tc>
          <w:tcPr>
            <w:tcW w:w="540" w:type="dxa"/>
            <w:vAlign w:val="center"/>
          </w:tcPr>
          <w:p w14:paraId="5FD90380" w14:textId="77777777" w:rsidR="00672161" w:rsidRPr="005E1003" w:rsidRDefault="00672161" w:rsidP="00672161">
            <w:pPr>
              <w:jc w:val="center"/>
              <w:rPr>
                <w:rFonts w:ascii="GHEA Grapalat" w:hAnsi="GHEA Grapalat"/>
                <w:sz w:val="20"/>
                <w:szCs w:val="20"/>
                <w:lang w:val="hy-AM"/>
              </w:rPr>
            </w:pPr>
            <w:r>
              <w:rPr>
                <w:rFonts w:ascii="GHEA Grapalat" w:hAnsi="GHEA Grapalat"/>
                <w:sz w:val="20"/>
                <w:szCs w:val="20"/>
                <w:lang w:val="hy-AM"/>
              </w:rPr>
              <w:t>2</w:t>
            </w:r>
          </w:p>
        </w:tc>
        <w:tc>
          <w:tcPr>
            <w:tcW w:w="5117" w:type="dxa"/>
            <w:gridSpan w:val="3"/>
          </w:tcPr>
          <w:p w14:paraId="23682868" w14:textId="432FF53D" w:rsidR="00672161" w:rsidRPr="005E1003" w:rsidRDefault="00672161" w:rsidP="00672161">
            <w:pPr>
              <w:rPr>
                <w:rFonts w:ascii="GHEA Grapalat" w:hAnsi="GHEA Grapalat"/>
                <w:b/>
                <w:sz w:val="20"/>
                <w:szCs w:val="20"/>
                <w:highlight w:val="yellow"/>
                <w:lang w:val="hy-AM"/>
              </w:rPr>
            </w:pPr>
            <w:r w:rsidRPr="00472D15">
              <w:t>Реализация дорожного покрытия</w:t>
            </w:r>
          </w:p>
        </w:tc>
        <w:tc>
          <w:tcPr>
            <w:tcW w:w="2867" w:type="dxa"/>
          </w:tcPr>
          <w:p w14:paraId="6DE2EEA0" w14:textId="2BEA4877" w:rsidR="00672161" w:rsidRPr="00873126" w:rsidRDefault="00672161" w:rsidP="00672161">
            <w:pPr>
              <w:rPr>
                <w:rFonts w:ascii="GHEA Grapalat" w:hAnsi="GHEA Grapalat" w:cs="Sylfaen"/>
                <w:b/>
                <w:sz w:val="16"/>
                <w:szCs w:val="16"/>
                <w:highlight w:val="yellow"/>
                <w:lang w:val="hy-AM"/>
              </w:rPr>
            </w:pPr>
            <w:r w:rsidRPr="00097642">
              <w:t>При наличии денежных средств, в рамках соглашения сторон</w:t>
            </w:r>
          </w:p>
        </w:tc>
        <w:tc>
          <w:tcPr>
            <w:tcW w:w="1701" w:type="dxa"/>
            <w:gridSpan w:val="2"/>
            <w:vAlign w:val="center"/>
          </w:tcPr>
          <w:p w14:paraId="35E96FF4" w14:textId="367AE658" w:rsidR="00672161" w:rsidRPr="006C3C12" w:rsidRDefault="00672161" w:rsidP="00672161">
            <w:pPr>
              <w:jc w:val="center"/>
              <w:rPr>
                <w:rFonts w:ascii="GHEA Grapalat" w:hAnsi="GHEA Grapalat" w:cs="Arial"/>
                <w:b/>
                <w:color w:val="000000"/>
                <w:sz w:val="20"/>
                <w:szCs w:val="20"/>
                <w:lang w:val="hy-AM"/>
              </w:rPr>
            </w:pPr>
            <w:r w:rsidRPr="002A37A9">
              <w:rPr>
                <w:rFonts w:ascii="GHEA Grapalat" w:hAnsi="GHEA Grapalat"/>
                <w:b/>
                <w:sz w:val="20"/>
                <w:szCs w:val="20"/>
                <w:lang w:val="hy-AM"/>
              </w:rPr>
              <w:t xml:space="preserve">180 </w:t>
            </w:r>
            <w:r w:rsidRPr="00672161">
              <w:rPr>
                <w:rFonts w:ascii="GHEA Grapalat" w:hAnsi="GHEA Grapalat"/>
                <w:b/>
                <w:sz w:val="20"/>
                <w:szCs w:val="20"/>
                <w:lang w:val="hy-AM"/>
              </w:rPr>
              <w:t>день</w:t>
            </w:r>
          </w:p>
        </w:tc>
      </w:tr>
      <w:tr w:rsidR="00672161" w:rsidRPr="005E1003" w14:paraId="0FEC057E" w14:textId="77777777" w:rsidTr="009D0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Height w:val="586"/>
          <w:jc w:val="center"/>
        </w:trPr>
        <w:tc>
          <w:tcPr>
            <w:tcW w:w="540" w:type="dxa"/>
            <w:vAlign w:val="center"/>
          </w:tcPr>
          <w:p w14:paraId="4D5D711D" w14:textId="77777777" w:rsidR="00672161" w:rsidRPr="005E1003" w:rsidRDefault="00672161" w:rsidP="00672161">
            <w:pPr>
              <w:jc w:val="center"/>
              <w:rPr>
                <w:rFonts w:ascii="GHEA Grapalat" w:hAnsi="GHEA Grapalat"/>
                <w:sz w:val="20"/>
                <w:szCs w:val="20"/>
                <w:lang w:val="hy-AM"/>
              </w:rPr>
            </w:pPr>
            <w:r>
              <w:rPr>
                <w:rFonts w:ascii="GHEA Grapalat" w:hAnsi="GHEA Grapalat"/>
                <w:sz w:val="20"/>
                <w:szCs w:val="20"/>
                <w:lang w:val="hy-AM"/>
              </w:rPr>
              <w:t>3</w:t>
            </w:r>
          </w:p>
        </w:tc>
        <w:tc>
          <w:tcPr>
            <w:tcW w:w="5117" w:type="dxa"/>
            <w:gridSpan w:val="3"/>
          </w:tcPr>
          <w:p w14:paraId="14C95003" w14:textId="292F75B5" w:rsidR="00672161" w:rsidRPr="005E1003" w:rsidRDefault="00672161" w:rsidP="00672161">
            <w:pPr>
              <w:rPr>
                <w:rFonts w:ascii="GHEA Grapalat" w:hAnsi="GHEA Grapalat"/>
                <w:b/>
                <w:sz w:val="20"/>
                <w:szCs w:val="20"/>
                <w:highlight w:val="yellow"/>
                <w:lang w:val="hy-AM"/>
              </w:rPr>
            </w:pPr>
            <w:r w:rsidRPr="00472D15">
              <w:t>Земляные работы</w:t>
            </w:r>
          </w:p>
        </w:tc>
        <w:tc>
          <w:tcPr>
            <w:tcW w:w="2867" w:type="dxa"/>
          </w:tcPr>
          <w:p w14:paraId="0A0F3AD7" w14:textId="2A7DDF6A" w:rsidR="00672161" w:rsidRPr="00873126" w:rsidRDefault="00672161" w:rsidP="00672161">
            <w:pPr>
              <w:rPr>
                <w:rFonts w:ascii="GHEA Grapalat" w:hAnsi="GHEA Grapalat" w:cs="Sylfaen"/>
                <w:b/>
                <w:sz w:val="16"/>
                <w:szCs w:val="16"/>
                <w:highlight w:val="yellow"/>
                <w:lang w:val="hy-AM"/>
              </w:rPr>
            </w:pPr>
            <w:r w:rsidRPr="00097642">
              <w:t>При наличии денежных средств, в рамках соглашения сторон</w:t>
            </w:r>
          </w:p>
        </w:tc>
        <w:tc>
          <w:tcPr>
            <w:tcW w:w="1701" w:type="dxa"/>
            <w:gridSpan w:val="2"/>
          </w:tcPr>
          <w:p w14:paraId="055102FB" w14:textId="0AE2DFD1" w:rsidR="00672161" w:rsidRPr="006C3C12" w:rsidRDefault="00672161" w:rsidP="00672161">
            <w:pPr>
              <w:jc w:val="center"/>
              <w:rPr>
                <w:rFonts w:ascii="GHEA Grapalat" w:hAnsi="GHEA Grapalat" w:cs="Arial"/>
                <w:b/>
                <w:color w:val="000000"/>
                <w:sz w:val="20"/>
                <w:szCs w:val="20"/>
                <w:lang w:val="hy-AM"/>
              </w:rPr>
            </w:pPr>
            <w:r w:rsidRPr="00B636DC">
              <w:rPr>
                <w:rFonts w:ascii="GHEA Grapalat" w:hAnsi="GHEA Grapalat"/>
                <w:b/>
                <w:sz w:val="20"/>
                <w:szCs w:val="20"/>
                <w:lang w:val="hy-AM"/>
              </w:rPr>
              <w:t>180 день</w:t>
            </w:r>
          </w:p>
        </w:tc>
      </w:tr>
      <w:tr w:rsidR="00672161" w:rsidRPr="005E1003" w14:paraId="1703E6EC" w14:textId="77777777" w:rsidTr="009D0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Height w:val="586"/>
          <w:jc w:val="center"/>
        </w:trPr>
        <w:tc>
          <w:tcPr>
            <w:tcW w:w="540" w:type="dxa"/>
            <w:vAlign w:val="center"/>
          </w:tcPr>
          <w:p w14:paraId="6C9B6FFD" w14:textId="77777777" w:rsidR="00672161" w:rsidRPr="00B77189" w:rsidRDefault="00672161" w:rsidP="00672161">
            <w:pPr>
              <w:jc w:val="center"/>
              <w:rPr>
                <w:rFonts w:ascii="GHEA Grapalat" w:hAnsi="GHEA Grapalat"/>
                <w:sz w:val="20"/>
                <w:szCs w:val="20"/>
                <w:lang w:val="hy-AM"/>
              </w:rPr>
            </w:pPr>
            <w:r w:rsidRPr="00B77189">
              <w:rPr>
                <w:rFonts w:ascii="GHEA Grapalat" w:hAnsi="GHEA Grapalat"/>
                <w:sz w:val="20"/>
                <w:szCs w:val="20"/>
                <w:lang w:val="hy-AM"/>
              </w:rPr>
              <w:t>4</w:t>
            </w:r>
          </w:p>
        </w:tc>
        <w:tc>
          <w:tcPr>
            <w:tcW w:w="5117" w:type="dxa"/>
            <w:gridSpan w:val="3"/>
          </w:tcPr>
          <w:p w14:paraId="2224261D" w14:textId="1162B4FB" w:rsidR="00672161" w:rsidRPr="00B77189" w:rsidRDefault="00672161" w:rsidP="00672161">
            <w:pPr>
              <w:rPr>
                <w:rFonts w:ascii="GHEA Grapalat" w:hAnsi="GHEA Grapalat"/>
                <w:b/>
                <w:sz w:val="20"/>
                <w:szCs w:val="20"/>
                <w:lang w:val="hy-AM"/>
              </w:rPr>
            </w:pPr>
            <w:r w:rsidRPr="00472D15">
              <w:t>Ремонт лестничных площадок и входов</w:t>
            </w:r>
          </w:p>
        </w:tc>
        <w:tc>
          <w:tcPr>
            <w:tcW w:w="2867" w:type="dxa"/>
          </w:tcPr>
          <w:p w14:paraId="5FD6DAE9" w14:textId="62657C76" w:rsidR="00672161" w:rsidRPr="00873126" w:rsidRDefault="00672161" w:rsidP="00672161">
            <w:pPr>
              <w:rPr>
                <w:rFonts w:ascii="GHEA Grapalat" w:hAnsi="GHEA Grapalat" w:cs="Sylfaen"/>
                <w:b/>
                <w:sz w:val="16"/>
                <w:szCs w:val="16"/>
                <w:highlight w:val="yellow"/>
                <w:lang w:val="hy-AM"/>
              </w:rPr>
            </w:pPr>
            <w:r w:rsidRPr="00097642">
              <w:t>При наличии денежных средств, в рамках соглашения сторон</w:t>
            </w:r>
          </w:p>
        </w:tc>
        <w:tc>
          <w:tcPr>
            <w:tcW w:w="1701" w:type="dxa"/>
            <w:gridSpan w:val="2"/>
          </w:tcPr>
          <w:p w14:paraId="5098F536" w14:textId="6C3AC481" w:rsidR="00672161" w:rsidRPr="006C3C12" w:rsidRDefault="00672161" w:rsidP="00672161">
            <w:pPr>
              <w:jc w:val="center"/>
              <w:rPr>
                <w:rFonts w:ascii="GHEA Grapalat" w:hAnsi="GHEA Grapalat" w:cs="Arial"/>
                <w:b/>
                <w:color w:val="000000"/>
                <w:sz w:val="20"/>
                <w:szCs w:val="20"/>
                <w:lang w:val="hy-AM"/>
              </w:rPr>
            </w:pPr>
            <w:r w:rsidRPr="00B636DC">
              <w:rPr>
                <w:rFonts w:ascii="GHEA Grapalat" w:hAnsi="GHEA Grapalat"/>
                <w:b/>
                <w:sz w:val="20"/>
                <w:szCs w:val="20"/>
                <w:lang w:val="hy-AM"/>
              </w:rPr>
              <w:t>180 день</w:t>
            </w:r>
          </w:p>
        </w:tc>
      </w:tr>
      <w:tr w:rsidR="00672161" w:rsidRPr="005E1003" w14:paraId="0578C465" w14:textId="77777777" w:rsidTr="009D0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cantSplit/>
          <w:trHeight w:val="586"/>
          <w:jc w:val="center"/>
        </w:trPr>
        <w:tc>
          <w:tcPr>
            <w:tcW w:w="5657" w:type="dxa"/>
            <w:gridSpan w:val="4"/>
            <w:vAlign w:val="center"/>
          </w:tcPr>
          <w:p w14:paraId="0BBE9818" w14:textId="329293B2" w:rsidR="00672161" w:rsidRPr="002D3B92" w:rsidRDefault="00672161" w:rsidP="00672161">
            <w:pPr>
              <w:rPr>
                <w:rFonts w:ascii="GHEA Grapalat" w:hAnsi="GHEA Grapalat"/>
                <w:b/>
                <w:sz w:val="20"/>
                <w:szCs w:val="20"/>
                <w:lang w:val="pt-BR"/>
              </w:rPr>
            </w:pPr>
            <w:r w:rsidRPr="00672161">
              <w:rPr>
                <w:rFonts w:ascii="GHEA Grapalat" w:hAnsi="GHEA Grapalat" w:cs="Sylfaen"/>
                <w:b/>
                <w:sz w:val="20"/>
                <w:szCs w:val="20"/>
                <w:lang w:val="pt-BR"/>
              </w:rPr>
              <w:t>ПОЛНОСТЬЮ</w:t>
            </w:r>
          </w:p>
        </w:tc>
        <w:tc>
          <w:tcPr>
            <w:tcW w:w="2867" w:type="dxa"/>
            <w:vAlign w:val="center"/>
          </w:tcPr>
          <w:p w14:paraId="29DD9894" w14:textId="243273E3" w:rsidR="00672161" w:rsidRPr="002D3B92" w:rsidRDefault="00672161" w:rsidP="00672161">
            <w:pPr>
              <w:rPr>
                <w:rFonts w:ascii="GHEA Grapalat" w:hAnsi="GHEA Grapalat"/>
                <w:b/>
                <w:sz w:val="20"/>
                <w:szCs w:val="20"/>
                <w:lang w:val="pt-BR"/>
              </w:rPr>
            </w:pPr>
            <w:r w:rsidRPr="00672161">
              <w:rPr>
                <w:rFonts w:ascii="GHEA Grapalat" w:hAnsi="GHEA Grapalat"/>
                <w:sz w:val="20"/>
                <w:szCs w:val="20"/>
                <w:lang w:val="hy-AM"/>
              </w:rPr>
              <w:t>При наличии денежных средств, в рамках соглашения сторон</w:t>
            </w:r>
          </w:p>
        </w:tc>
        <w:tc>
          <w:tcPr>
            <w:tcW w:w="1701" w:type="dxa"/>
            <w:gridSpan w:val="2"/>
          </w:tcPr>
          <w:p w14:paraId="353320A9" w14:textId="7790B9C2" w:rsidR="00672161" w:rsidRPr="006C3C12" w:rsidRDefault="00672161" w:rsidP="00672161">
            <w:pPr>
              <w:jc w:val="center"/>
              <w:rPr>
                <w:rFonts w:ascii="GHEA Grapalat" w:hAnsi="GHEA Grapalat"/>
                <w:b/>
                <w:sz w:val="20"/>
                <w:szCs w:val="20"/>
                <w:lang w:val="hy-AM"/>
              </w:rPr>
            </w:pPr>
            <w:r w:rsidRPr="002A37A9">
              <w:rPr>
                <w:rFonts w:ascii="GHEA Grapalat" w:hAnsi="GHEA Grapalat"/>
                <w:b/>
                <w:sz w:val="20"/>
                <w:szCs w:val="20"/>
                <w:lang w:val="hy-AM"/>
              </w:rPr>
              <w:t xml:space="preserve">180 </w:t>
            </w:r>
            <w:r w:rsidRPr="00672161">
              <w:rPr>
                <w:rFonts w:ascii="GHEA Grapalat" w:hAnsi="GHEA Grapalat"/>
                <w:b/>
                <w:sz w:val="20"/>
                <w:szCs w:val="20"/>
                <w:lang w:val="hy-AM"/>
              </w:rPr>
              <w:t>день</w:t>
            </w:r>
          </w:p>
        </w:tc>
      </w:tr>
      <w:tr w:rsidR="00BB28C8" w:rsidRPr="009F3DC7" w14:paraId="7A78306A" w14:textId="77777777" w:rsidTr="00672161">
        <w:trPr>
          <w:gridAfter w:val="1"/>
          <w:wAfter w:w="699" w:type="dxa"/>
          <w:jc w:val="center"/>
        </w:trPr>
        <w:tc>
          <w:tcPr>
            <w:tcW w:w="4536" w:type="dxa"/>
            <w:gridSpan w:val="3"/>
          </w:tcPr>
          <w:p w14:paraId="113F0D91" w14:textId="77777777" w:rsidR="00672161" w:rsidRDefault="00672161" w:rsidP="003D2146">
            <w:pPr>
              <w:widowControl w:val="0"/>
              <w:spacing w:after="160" w:line="360" w:lineRule="auto"/>
              <w:jc w:val="center"/>
              <w:rPr>
                <w:rFonts w:ascii="GHEA Grapalat" w:hAnsi="GHEA Grapalat"/>
                <w:b/>
              </w:rPr>
            </w:pPr>
          </w:p>
          <w:p w14:paraId="3DABA65B" w14:textId="0579159E"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7D19C5F3"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60CBF3C3"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0B535CAE"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181734B6" w14:textId="77777777" w:rsidR="00BB28C8" w:rsidRPr="009F3DC7" w:rsidRDefault="00BB28C8" w:rsidP="003D2146">
            <w:pPr>
              <w:widowControl w:val="0"/>
              <w:spacing w:after="160" w:line="360" w:lineRule="auto"/>
              <w:jc w:val="center"/>
              <w:rPr>
                <w:rFonts w:ascii="GHEA Grapalat" w:hAnsi="GHEA Grapalat"/>
              </w:rPr>
            </w:pPr>
          </w:p>
        </w:tc>
        <w:tc>
          <w:tcPr>
            <w:tcW w:w="4343" w:type="dxa"/>
            <w:gridSpan w:val="3"/>
          </w:tcPr>
          <w:p w14:paraId="2D4B169D" w14:textId="77777777" w:rsidR="00672161" w:rsidRDefault="00672161" w:rsidP="003D2146">
            <w:pPr>
              <w:widowControl w:val="0"/>
              <w:spacing w:after="160" w:line="360" w:lineRule="auto"/>
              <w:jc w:val="center"/>
              <w:rPr>
                <w:rFonts w:ascii="GHEA Grapalat" w:hAnsi="GHEA Grapalat"/>
                <w:b/>
              </w:rPr>
            </w:pPr>
          </w:p>
          <w:p w14:paraId="4D4DF81E" w14:textId="62BDFACB"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4334741C"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4E572E83"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01A0375A"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6FE63F9A" w14:textId="77777777" w:rsidR="00BB28C8" w:rsidRPr="009F3DC7" w:rsidRDefault="00BB28C8" w:rsidP="00BB28C8">
      <w:pPr>
        <w:widowControl w:val="0"/>
        <w:tabs>
          <w:tab w:val="left" w:pos="8789"/>
        </w:tabs>
        <w:spacing w:after="160" w:line="360" w:lineRule="auto"/>
        <w:ind w:firstLine="567"/>
        <w:jc w:val="both"/>
        <w:rPr>
          <w:rFonts w:ascii="GHEA Grapalat" w:hAnsi="GHEA Grapalat"/>
        </w:rPr>
      </w:pPr>
    </w:p>
    <w:p w14:paraId="1DF606AD" w14:textId="77282445" w:rsidR="009D0A6F" w:rsidRDefault="00BB28C8" w:rsidP="009D0A6F">
      <w:pPr>
        <w:widowControl w:val="0"/>
        <w:spacing w:after="160" w:line="360" w:lineRule="auto"/>
        <w:rPr>
          <w:rFonts w:ascii="GHEA Grapalat" w:hAnsi="GHEA Grapalat"/>
          <w:i/>
        </w:rPr>
      </w:pPr>
      <w:r w:rsidRPr="009F3DC7">
        <w:rPr>
          <w:rFonts w:ascii="GHEA Grapalat" w:hAnsi="GHEA Grapalat"/>
        </w:rPr>
        <w:br w:type="page"/>
      </w:r>
    </w:p>
    <w:p w14:paraId="4C5EB65A" w14:textId="77777777" w:rsidR="009D0A6F" w:rsidRPr="009F3DC7" w:rsidRDefault="009D0A6F" w:rsidP="009D0A6F">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14:paraId="688687F0" w14:textId="77777777" w:rsidR="009D0A6F" w:rsidRPr="009F3DC7" w:rsidRDefault="009D0A6F" w:rsidP="009D0A6F">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0C19FBF3" w14:textId="77777777" w:rsidR="009D0A6F" w:rsidRPr="009F3DC7" w:rsidRDefault="009D0A6F" w:rsidP="009D0A6F">
      <w:pPr>
        <w:widowControl w:val="0"/>
        <w:spacing w:after="160" w:line="360" w:lineRule="auto"/>
        <w:ind w:firstLine="567"/>
        <w:jc w:val="center"/>
        <w:rPr>
          <w:rFonts w:ascii="GHEA Grapalat" w:hAnsi="GHEA Grapalat" w:cs="Sylfaen"/>
          <w:b/>
        </w:rPr>
      </w:pPr>
    </w:p>
    <w:p w14:paraId="5BE3531F" w14:textId="77777777" w:rsidR="009D0A6F" w:rsidRPr="009F3DC7" w:rsidRDefault="009D0A6F" w:rsidP="009D0A6F">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3AF8AECB" w14:textId="1CDF55C8" w:rsidR="009D0A6F" w:rsidRDefault="009D0A6F" w:rsidP="009D0A6F">
      <w:pPr>
        <w:widowControl w:val="0"/>
        <w:spacing w:after="160" w:line="360" w:lineRule="auto"/>
        <w:ind w:firstLine="567"/>
        <w:jc w:val="center"/>
        <w:outlineLvl w:val="3"/>
        <w:rPr>
          <w:rFonts w:ascii="GHEA Grapalat" w:hAnsi="GHEA Grapalat"/>
          <w:b/>
        </w:rPr>
      </w:pPr>
      <w:r w:rsidRPr="009D0A6F">
        <w:rPr>
          <w:rFonts w:ascii="GHEA Grapalat" w:hAnsi="GHEA Grapalat"/>
          <w:b/>
        </w:rPr>
        <w:t xml:space="preserve">Работы по асфальтированию для капитального ремонта улицы 19 в селе </w:t>
      </w:r>
      <w:proofErr w:type="spellStart"/>
      <w:r w:rsidRPr="009D0A6F">
        <w:rPr>
          <w:rFonts w:ascii="GHEA Grapalat" w:hAnsi="GHEA Grapalat"/>
          <w:b/>
        </w:rPr>
        <w:t>Аршалус</w:t>
      </w:r>
      <w:proofErr w:type="spellEnd"/>
      <w:r w:rsidRPr="009D0A6F">
        <w:rPr>
          <w:rFonts w:ascii="GHEA Grapalat" w:hAnsi="GHEA Grapalat"/>
          <w:b/>
        </w:rPr>
        <w:t xml:space="preserve"> общины Хой, Армавирской области, РА</w:t>
      </w:r>
    </w:p>
    <w:tbl>
      <w:tblPr>
        <w:tblW w:w="10338" w:type="dxa"/>
        <w:jc w:val="center"/>
        <w:tblLayout w:type="fixed"/>
        <w:tblLook w:val="0000" w:firstRow="0" w:lastRow="0" w:firstColumn="0" w:lastColumn="0" w:noHBand="0" w:noVBand="0"/>
      </w:tblPr>
      <w:tblGrid>
        <w:gridCol w:w="113"/>
        <w:gridCol w:w="540"/>
        <w:gridCol w:w="3883"/>
        <w:gridCol w:w="760"/>
        <w:gridCol w:w="474"/>
        <w:gridCol w:w="2867"/>
        <w:gridCol w:w="1002"/>
        <w:gridCol w:w="699"/>
      </w:tblGrid>
      <w:tr w:rsidR="009D0A6F" w:rsidRPr="002D3B92" w14:paraId="114CD69A" w14:textId="77777777" w:rsidTr="009D0A6F">
        <w:trPr>
          <w:gridAfter w:val="1"/>
          <w:wAfter w:w="699" w:type="dxa"/>
          <w:jc w:val="center"/>
        </w:trPr>
        <w:tc>
          <w:tcPr>
            <w:tcW w:w="4536" w:type="dxa"/>
            <w:gridSpan w:val="3"/>
          </w:tcPr>
          <w:p w14:paraId="7156761D" w14:textId="77777777" w:rsidR="009D0A6F" w:rsidRPr="00672161" w:rsidRDefault="009D0A6F" w:rsidP="009D0A6F">
            <w:pPr>
              <w:widowControl w:val="0"/>
              <w:spacing w:after="160" w:line="360" w:lineRule="auto"/>
              <w:jc w:val="center"/>
              <w:rPr>
                <w:rFonts w:ascii="GHEA Grapalat" w:hAnsi="GHEA Grapalat"/>
                <w:b/>
              </w:rPr>
            </w:pPr>
          </w:p>
        </w:tc>
        <w:tc>
          <w:tcPr>
            <w:tcW w:w="760" w:type="dxa"/>
          </w:tcPr>
          <w:p w14:paraId="1CFE249B" w14:textId="77777777" w:rsidR="009D0A6F" w:rsidRPr="00672161" w:rsidRDefault="009D0A6F" w:rsidP="009D0A6F">
            <w:pPr>
              <w:widowControl w:val="0"/>
              <w:spacing w:after="160" w:line="360" w:lineRule="auto"/>
              <w:jc w:val="center"/>
              <w:rPr>
                <w:rFonts w:ascii="GHEA Grapalat" w:hAnsi="GHEA Grapalat"/>
              </w:rPr>
            </w:pPr>
          </w:p>
        </w:tc>
        <w:tc>
          <w:tcPr>
            <w:tcW w:w="4343" w:type="dxa"/>
            <w:gridSpan w:val="3"/>
          </w:tcPr>
          <w:p w14:paraId="5CCF21B4" w14:textId="77777777" w:rsidR="009D0A6F" w:rsidRPr="00672161" w:rsidRDefault="009D0A6F" w:rsidP="009D0A6F">
            <w:pPr>
              <w:widowControl w:val="0"/>
              <w:spacing w:after="160" w:line="360" w:lineRule="auto"/>
              <w:jc w:val="center"/>
              <w:rPr>
                <w:rFonts w:ascii="GHEA Grapalat" w:hAnsi="GHEA Grapalat"/>
                <w:b/>
              </w:rPr>
            </w:pPr>
          </w:p>
        </w:tc>
      </w:tr>
      <w:tr w:rsidR="009D0A6F" w:rsidRPr="002D3B92" w14:paraId="560E1B23" w14:textId="77777777" w:rsidTr="009D0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cantSplit/>
          <w:trHeight w:val="586"/>
          <w:jc w:val="center"/>
        </w:trPr>
        <w:tc>
          <w:tcPr>
            <w:tcW w:w="540" w:type="dxa"/>
            <w:vMerge/>
            <w:vAlign w:val="center"/>
          </w:tcPr>
          <w:p w14:paraId="4BD18E1D" w14:textId="77777777" w:rsidR="009D0A6F" w:rsidRPr="002D3B92" w:rsidRDefault="009D0A6F" w:rsidP="009D0A6F">
            <w:pPr>
              <w:jc w:val="both"/>
              <w:rPr>
                <w:rFonts w:ascii="GHEA Grapalat" w:hAnsi="GHEA Grapalat"/>
                <w:sz w:val="20"/>
                <w:szCs w:val="20"/>
                <w:lang w:val="pt-BR"/>
              </w:rPr>
            </w:pPr>
          </w:p>
        </w:tc>
        <w:tc>
          <w:tcPr>
            <w:tcW w:w="5117" w:type="dxa"/>
            <w:gridSpan w:val="3"/>
            <w:vMerge/>
          </w:tcPr>
          <w:p w14:paraId="4145C2E8" w14:textId="77777777" w:rsidR="009D0A6F" w:rsidRPr="00672161" w:rsidRDefault="009D0A6F" w:rsidP="009D0A6F">
            <w:pPr>
              <w:rPr>
                <w:rFonts w:ascii="GHEA Grapalat" w:hAnsi="GHEA Grapalat"/>
                <w:sz w:val="20"/>
                <w:szCs w:val="20"/>
                <w:lang w:val="pt-BR"/>
              </w:rPr>
            </w:pPr>
            <w:r w:rsidRPr="00672161">
              <w:rPr>
                <w:rFonts w:ascii="GHEA Grapalat" w:hAnsi="GHEA Grapalat"/>
                <w:sz w:val="20"/>
                <w:szCs w:val="20"/>
                <w:lang w:val="pt-BR"/>
              </w:rPr>
              <w:t>отдельных видов работ, выполняемых подрядчиком</w:t>
            </w:r>
          </w:p>
          <w:p w14:paraId="2C5305FD" w14:textId="77777777" w:rsidR="009D0A6F" w:rsidRPr="002D3B92" w:rsidRDefault="009D0A6F" w:rsidP="009D0A6F">
            <w:pPr>
              <w:rPr>
                <w:rFonts w:ascii="GHEA Grapalat" w:hAnsi="GHEA Grapalat"/>
                <w:sz w:val="20"/>
                <w:szCs w:val="20"/>
                <w:lang w:val="pt-BR"/>
              </w:rPr>
            </w:pPr>
            <w:r w:rsidRPr="00672161">
              <w:rPr>
                <w:rFonts w:ascii="GHEA Grapalat" w:hAnsi="GHEA Grapalat"/>
                <w:sz w:val="20"/>
                <w:szCs w:val="20"/>
                <w:lang w:val="pt-BR"/>
              </w:rPr>
              <w:t>имена</w:t>
            </w:r>
          </w:p>
        </w:tc>
        <w:tc>
          <w:tcPr>
            <w:tcW w:w="2867" w:type="dxa"/>
          </w:tcPr>
          <w:p w14:paraId="08198E3C" w14:textId="77777777" w:rsidR="009D0A6F" w:rsidRPr="002D3B92" w:rsidRDefault="009D0A6F" w:rsidP="009D0A6F">
            <w:pPr>
              <w:jc w:val="center"/>
              <w:rPr>
                <w:rFonts w:ascii="GHEA Grapalat" w:hAnsi="GHEA Grapalat"/>
                <w:sz w:val="20"/>
                <w:szCs w:val="20"/>
                <w:lang w:val="pt-BR"/>
              </w:rPr>
            </w:pPr>
            <w:r w:rsidRPr="006D68D7">
              <w:t xml:space="preserve">Начало </w:t>
            </w:r>
          </w:p>
        </w:tc>
        <w:tc>
          <w:tcPr>
            <w:tcW w:w="1701" w:type="dxa"/>
            <w:gridSpan w:val="2"/>
          </w:tcPr>
          <w:p w14:paraId="577246AC" w14:textId="77777777" w:rsidR="009D0A6F" w:rsidRPr="002D3B92" w:rsidRDefault="009D0A6F" w:rsidP="009D0A6F">
            <w:pPr>
              <w:jc w:val="center"/>
              <w:rPr>
                <w:rFonts w:ascii="GHEA Grapalat" w:hAnsi="GHEA Grapalat"/>
                <w:sz w:val="20"/>
                <w:szCs w:val="20"/>
                <w:lang w:val="pt-BR"/>
              </w:rPr>
            </w:pPr>
            <w:r w:rsidRPr="006D68D7">
              <w:t xml:space="preserve"> Конец</w:t>
            </w:r>
          </w:p>
        </w:tc>
      </w:tr>
      <w:tr w:rsidR="009D0A6F" w:rsidRPr="00B77189" w14:paraId="069CDCDA" w14:textId="77777777" w:rsidTr="009D0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Height w:val="586"/>
          <w:jc w:val="center"/>
        </w:trPr>
        <w:tc>
          <w:tcPr>
            <w:tcW w:w="540" w:type="dxa"/>
            <w:vAlign w:val="center"/>
          </w:tcPr>
          <w:p w14:paraId="7633E1B5" w14:textId="77777777" w:rsidR="009D0A6F" w:rsidRPr="005E1003" w:rsidRDefault="009D0A6F" w:rsidP="009D0A6F">
            <w:pPr>
              <w:jc w:val="center"/>
              <w:rPr>
                <w:rFonts w:ascii="GHEA Grapalat" w:hAnsi="GHEA Grapalat"/>
                <w:sz w:val="20"/>
                <w:szCs w:val="20"/>
                <w:lang w:val="hy-AM"/>
              </w:rPr>
            </w:pPr>
            <w:r>
              <w:rPr>
                <w:rFonts w:ascii="GHEA Grapalat" w:hAnsi="GHEA Grapalat"/>
                <w:sz w:val="20"/>
                <w:szCs w:val="20"/>
                <w:lang w:val="hy-AM"/>
              </w:rPr>
              <w:t>1</w:t>
            </w:r>
          </w:p>
        </w:tc>
        <w:tc>
          <w:tcPr>
            <w:tcW w:w="5117" w:type="dxa"/>
            <w:gridSpan w:val="3"/>
          </w:tcPr>
          <w:p w14:paraId="3F66CE58" w14:textId="77777777" w:rsidR="009D0A6F" w:rsidRPr="005E1003" w:rsidRDefault="009D0A6F" w:rsidP="009D0A6F">
            <w:pPr>
              <w:rPr>
                <w:rFonts w:ascii="GHEA Grapalat" w:hAnsi="GHEA Grapalat"/>
                <w:b/>
                <w:sz w:val="20"/>
                <w:szCs w:val="20"/>
                <w:highlight w:val="yellow"/>
                <w:lang w:val="pt-BR"/>
              </w:rPr>
            </w:pPr>
            <w:r w:rsidRPr="00472D15">
              <w:t>Лабораторные работы</w:t>
            </w:r>
          </w:p>
        </w:tc>
        <w:tc>
          <w:tcPr>
            <w:tcW w:w="2867" w:type="dxa"/>
          </w:tcPr>
          <w:p w14:paraId="6606EDE4" w14:textId="77777777" w:rsidR="009D0A6F" w:rsidRPr="005E1003" w:rsidRDefault="009D0A6F" w:rsidP="009D0A6F">
            <w:pPr>
              <w:rPr>
                <w:rFonts w:ascii="GHEA Grapalat" w:hAnsi="GHEA Grapalat"/>
                <w:sz w:val="20"/>
                <w:szCs w:val="20"/>
                <w:highlight w:val="yellow"/>
                <w:lang w:val="hy-AM"/>
              </w:rPr>
            </w:pPr>
            <w:r w:rsidRPr="00097642">
              <w:t>При наличии денежных средств, в рамках соглашения сторон</w:t>
            </w:r>
          </w:p>
        </w:tc>
        <w:tc>
          <w:tcPr>
            <w:tcW w:w="1701" w:type="dxa"/>
            <w:gridSpan w:val="2"/>
            <w:vAlign w:val="center"/>
          </w:tcPr>
          <w:p w14:paraId="32E1418F" w14:textId="09EE11B4" w:rsidR="009D0A6F" w:rsidRPr="006C3C12" w:rsidRDefault="00463484" w:rsidP="009D0A6F">
            <w:pPr>
              <w:jc w:val="center"/>
              <w:rPr>
                <w:rFonts w:ascii="GHEA Grapalat" w:hAnsi="GHEA Grapalat"/>
                <w:b/>
                <w:sz w:val="20"/>
                <w:szCs w:val="20"/>
                <w:lang w:val="hy-AM"/>
              </w:rPr>
            </w:pPr>
            <w:r>
              <w:rPr>
                <w:rFonts w:ascii="GHEA Grapalat" w:hAnsi="GHEA Grapalat"/>
                <w:b/>
                <w:sz w:val="20"/>
                <w:szCs w:val="20"/>
                <w:lang w:val="hy-AM"/>
              </w:rPr>
              <w:t xml:space="preserve">90 </w:t>
            </w:r>
            <w:r w:rsidR="009D0A6F" w:rsidRPr="00672161">
              <w:rPr>
                <w:rFonts w:ascii="GHEA Grapalat" w:hAnsi="GHEA Grapalat"/>
                <w:b/>
                <w:sz w:val="20"/>
                <w:szCs w:val="20"/>
                <w:lang w:val="hy-AM"/>
              </w:rPr>
              <w:t>день</w:t>
            </w:r>
          </w:p>
        </w:tc>
      </w:tr>
      <w:tr w:rsidR="00463484" w:rsidRPr="005E1003" w14:paraId="059467EF" w14:textId="77777777" w:rsidTr="00DA02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Height w:val="586"/>
          <w:jc w:val="center"/>
        </w:trPr>
        <w:tc>
          <w:tcPr>
            <w:tcW w:w="540" w:type="dxa"/>
            <w:vAlign w:val="center"/>
          </w:tcPr>
          <w:p w14:paraId="4AD138C3" w14:textId="77777777" w:rsidR="00463484" w:rsidRPr="005E1003" w:rsidRDefault="00463484" w:rsidP="00463484">
            <w:pPr>
              <w:jc w:val="center"/>
              <w:rPr>
                <w:rFonts w:ascii="GHEA Grapalat" w:hAnsi="GHEA Grapalat"/>
                <w:sz w:val="20"/>
                <w:szCs w:val="20"/>
                <w:lang w:val="hy-AM"/>
              </w:rPr>
            </w:pPr>
            <w:r>
              <w:rPr>
                <w:rFonts w:ascii="GHEA Grapalat" w:hAnsi="GHEA Grapalat"/>
                <w:sz w:val="20"/>
                <w:szCs w:val="20"/>
                <w:lang w:val="hy-AM"/>
              </w:rPr>
              <w:t>2</w:t>
            </w:r>
          </w:p>
        </w:tc>
        <w:tc>
          <w:tcPr>
            <w:tcW w:w="5117" w:type="dxa"/>
            <w:gridSpan w:val="3"/>
          </w:tcPr>
          <w:p w14:paraId="577B7910" w14:textId="77777777" w:rsidR="00463484" w:rsidRPr="005E1003" w:rsidRDefault="00463484" w:rsidP="00463484">
            <w:pPr>
              <w:rPr>
                <w:rFonts w:ascii="GHEA Grapalat" w:hAnsi="GHEA Grapalat"/>
                <w:b/>
                <w:sz w:val="20"/>
                <w:szCs w:val="20"/>
                <w:highlight w:val="yellow"/>
                <w:lang w:val="hy-AM"/>
              </w:rPr>
            </w:pPr>
            <w:r w:rsidRPr="00472D15">
              <w:t>Реализация дорожного покрытия</w:t>
            </w:r>
          </w:p>
        </w:tc>
        <w:tc>
          <w:tcPr>
            <w:tcW w:w="2867" w:type="dxa"/>
          </w:tcPr>
          <w:p w14:paraId="36E04E0E" w14:textId="77777777" w:rsidR="00463484" w:rsidRPr="00873126" w:rsidRDefault="00463484" w:rsidP="00463484">
            <w:pPr>
              <w:rPr>
                <w:rFonts w:ascii="GHEA Grapalat" w:hAnsi="GHEA Grapalat" w:cs="Sylfaen"/>
                <w:b/>
                <w:sz w:val="16"/>
                <w:szCs w:val="16"/>
                <w:highlight w:val="yellow"/>
                <w:lang w:val="hy-AM"/>
              </w:rPr>
            </w:pPr>
            <w:r w:rsidRPr="00097642">
              <w:t>При наличии денежных средств, в рамках соглашения сторон</w:t>
            </w:r>
          </w:p>
        </w:tc>
        <w:tc>
          <w:tcPr>
            <w:tcW w:w="1701" w:type="dxa"/>
            <w:gridSpan w:val="2"/>
          </w:tcPr>
          <w:p w14:paraId="561F307F" w14:textId="140B5AE1" w:rsidR="00463484" w:rsidRPr="006C3C12" w:rsidRDefault="00463484" w:rsidP="00463484">
            <w:pPr>
              <w:jc w:val="center"/>
              <w:rPr>
                <w:rFonts w:ascii="GHEA Grapalat" w:hAnsi="GHEA Grapalat" w:cs="Arial"/>
                <w:b/>
                <w:color w:val="000000"/>
                <w:sz w:val="20"/>
                <w:szCs w:val="20"/>
                <w:lang w:val="hy-AM"/>
              </w:rPr>
            </w:pPr>
            <w:r w:rsidRPr="009001CB">
              <w:rPr>
                <w:rFonts w:ascii="GHEA Grapalat" w:hAnsi="GHEA Grapalat"/>
                <w:b/>
                <w:sz w:val="20"/>
                <w:szCs w:val="20"/>
                <w:lang w:val="hy-AM"/>
              </w:rPr>
              <w:t>90 день</w:t>
            </w:r>
          </w:p>
        </w:tc>
      </w:tr>
      <w:tr w:rsidR="00463484" w:rsidRPr="005E1003" w14:paraId="02D8E4E9" w14:textId="77777777" w:rsidTr="009D0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Height w:val="586"/>
          <w:jc w:val="center"/>
        </w:trPr>
        <w:tc>
          <w:tcPr>
            <w:tcW w:w="540" w:type="dxa"/>
            <w:vAlign w:val="center"/>
          </w:tcPr>
          <w:p w14:paraId="2963EF9A" w14:textId="77777777" w:rsidR="00463484" w:rsidRPr="005E1003" w:rsidRDefault="00463484" w:rsidP="00463484">
            <w:pPr>
              <w:jc w:val="center"/>
              <w:rPr>
                <w:rFonts w:ascii="GHEA Grapalat" w:hAnsi="GHEA Grapalat"/>
                <w:sz w:val="20"/>
                <w:szCs w:val="20"/>
                <w:lang w:val="hy-AM"/>
              </w:rPr>
            </w:pPr>
            <w:r>
              <w:rPr>
                <w:rFonts w:ascii="GHEA Grapalat" w:hAnsi="GHEA Grapalat"/>
                <w:sz w:val="20"/>
                <w:szCs w:val="20"/>
                <w:lang w:val="hy-AM"/>
              </w:rPr>
              <w:t>3</w:t>
            </w:r>
          </w:p>
        </w:tc>
        <w:tc>
          <w:tcPr>
            <w:tcW w:w="5117" w:type="dxa"/>
            <w:gridSpan w:val="3"/>
          </w:tcPr>
          <w:p w14:paraId="79EBAE20" w14:textId="77777777" w:rsidR="00463484" w:rsidRPr="005E1003" w:rsidRDefault="00463484" w:rsidP="00463484">
            <w:pPr>
              <w:rPr>
                <w:rFonts w:ascii="GHEA Grapalat" w:hAnsi="GHEA Grapalat"/>
                <w:b/>
                <w:sz w:val="20"/>
                <w:szCs w:val="20"/>
                <w:highlight w:val="yellow"/>
                <w:lang w:val="hy-AM"/>
              </w:rPr>
            </w:pPr>
            <w:r w:rsidRPr="00472D15">
              <w:t>Земляные работы</w:t>
            </w:r>
          </w:p>
        </w:tc>
        <w:tc>
          <w:tcPr>
            <w:tcW w:w="2867" w:type="dxa"/>
          </w:tcPr>
          <w:p w14:paraId="6183F0E4" w14:textId="77777777" w:rsidR="00463484" w:rsidRPr="00873126" w:rsidRDefault="00463484" w:rsidP="00463484">
            <w:pPr>
              <w:rPr>
                <w:rFonts w:ascii="GHEA Grapalat" w:hAnsi="GHEA Grapalat" w:cs="Sylfaen"/>
                <w:b/>
                <w:sz w:val="16"/>
                <w:szCs w:val="16"/>
                <w:highlight w:val="yellow"/>
                <w:lang w:val="hy-AM"/>
              </w:rPr>
            </w:pPr>
            <w:r w:rsidRPr="00097642">
              <w:t>При наличии денежных средств, в рамках соглашения сторон</w:t>
            </w:r>
          </w:p>
        </w:tc>
        <w:tc>
          <w:tcPr>
            <w:tcW w:w="1701" w:type="dxa"/>
            <w:gridSpan w:val="2"/>
          </w:tcPr>
          <w:p w14:paraId="1DBD50FE" w14:textId="21E7E766" w:rsidR="00463484" w:rsidRPr="006C3C12" w:rsidRDefault="00463484" w:rsidP="00463484">
            <w:pPr>
              <w:jc w:val="center"/>
              <w:rPr>
                <w:rFonts w:ascii="GHEA Grapalat" w:hAnsi="GHEA Grapalat" w:cs="Arial"/>
                <w:b/>
                <w:color w:val="000000"/>
                <w:sz w:val="20"/>
                <w:szCs w:val="20"/>
                <w:lang w:val="hy-AM"/>
              </w:rPr>
            </w:pPr>
            <w:r w:rsidRPr="009001CB">
              <w:rPr>
                <w:rFonts w:ascii="GHEA Grapalat" w:hAnsi="GHEA Grapalat"/>
                <w:b/>
                <w:sz w:val="20"/>
                <w:szCs w:val="20"/>
                <w:lang w:val="hy-AM"/>
              </w:rPr>
              <w:t>90 день</w:t>
            </w:r>
          </w:p>
        </w:tc>
      </w:tr>
      <w:tr w:rsidR="00463484" w:rsidRPr="005E1003" w14:paraId="6A03D3C3" w14:textId="77777777" w:rsidTr="009D0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Height w:val="586"/>
          <w:jc w:val="center"/>
        </w:trPr>
        <w:tc>
          <w:tcPr>
            <w:tcW w:w="540" w:type="dxa"/>
            <w:vAlign w:val="center"/>
          </w:tcPr>
          <w:p w14:paraId="55D280CE" w14:textId="77777777" w:rsidR="00463484" w:rsidRPr="00B77189" w:rsidRDefault="00463484" w:rsidP="00463484">
            <w:pPr>
              <w:jc w:val="center"/>
              <w:rPr>
                <w:rFonts w:ascii="GHEA Grapalat" w:hAnsi="GHEA Grapalat"/>
                <w:sz w:val="20"/>
                <w:szCs w:val="20"/>
                <w:lang w:val="hy-AM"/>
              </w:rPr>
            </w:pPr>
            <w:r w:rsidRPr="00B77189">
              <w:rPr>
                <w:rFonts w:ascii="GHEA Grapalat" w:hAnsi="GHEA Grapalat"/>
                <w:sz w:val="20"/>
                <w:szCs w:val="20"/>
                <w:lang w:val="hy-AM"/>
              </w:rPr>
              <w:t>4</w:t>
            </w:r>
          </w:p>
        </w:tc>
        <w:tc>
          <w:tcPr>
            <w:tcW w:w="5117" w:type="dxa"/>
            <w:gridSpan w:val="3"/>
          </w:tcPr>
          <w:p w14:paraId="07A44797" w14:textId="77777777" w:rsidR="00463484" w:rsidRPr="00B77189" w:rsidRDefault="00463484" w:rsidP="00463484">
            <w:pPr>
              <w:rPr>
                <w:rFonts w:ascii="GHEA Grapalat" w:hAnsi="GHEA Grapalat"/>
                <w:b/>
                <w:sz w:val="20"/>
                <w:szCs w:val="20"/>
                <w:lang w:val="hy-AM"/>
              </w:rPr>
            </w:pPr>
            <w:r w:rsidRPr="00472D15">
              <w:t>Ремонт лестничных площадок и входов</w:t>
            </w:r>
          </w:p>
        </w:tc>
        <w:tc>
          <w:tcPr>
            <w:tcW w:w="2867" w:type="dxa"/>
          </w:tcPr>
          <w:p w14:paraId="445B33C9" w14:textId="77777777" w:rsidR="00463484" w:rsidRPr="00873126" w:rsidRDefault="00463484" w:rsidP="00463484">
            <w:pPr>
              <w:rPr>
                <w:rFonts w:ascii="GHEA Grapalat" w:hAnsi="GHEA Grapalat" w:cs="Sylfaen"/>
                <w:b/>
                <w:sz w:val="16"/>
                <w:szCs w:val="16"/>
                <w:highlight w:val="yellow"/>
                <w:lang w:val="hy-AM"/>
              </w:rPr>
            </w:pPr>
            <w:r w:rsidRPr="00097642">
              <w:t>При наличии денежных средств, в рамках соглашения сторон</w:t>
            </w:r>
          </w:p>
        </w:tc>
        <w:tc>
          <w:tcPr>
            <w:tcW w:w="1701" w:type="dxa"/>
            <w:gridSpan w:val="2"/>
          </w:tcPr>
          <w:p w14:paraId="79DE8E3E" w14:textId="4AAC0E8F" w:rsidR="00463484" w:rsidRPr="006C3C12" w:rsidRDefault="00463484" w:rsidP="00463484">
            <w:pPr>
              <w:jc w:val="center"/>
              <w:rPr>
                <w:rFonts w:ascii="GHEA Grapalat" w:hAnsi="GHEA Grapalat" w:cs="Arial"/>
                <w:b/>
                <w:color w:val="000000"/>
                <w:sz w:val="20"/>
                <w:szCs w:val="20"/>
                <w:lang w:val="hy-AM"/>
              </w:rPr>
            </w:pPr>
            <w:r w:rsidRPr="009001CB">
              <w:rPr>
                <w:rFonts w:ascii="GHEA Grapalat" w:hAnsi="GHEA Grapalat"/>
                <w:b/>
                <w:sz w:val="20"/>
                <w:szCs w:val="20"/>
                <w:lang w:val="hy-AM"/>
              </w:rPr>
              <w:t>90 день</w:t>
            </w:r>
          </w:p>
        </w:tc>
      </w:tr>
      <w:tr w:rsidR="00463484" w:rsidRPr="005E1003" w14:paraId="2D10B21F" w14:textId="77777777" w:rsidTr="009D0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cantSplit/>
          <w:trHeight w:val="586"/>
          <w:jc w:val="center"/>
        </w:trPr>
        <w:tc>
          <w:tcPr>
            <w:tcW w:w="5657" w:type="dxa"/>
            <w:gridSpan w:val="4"/>
            <w:vAlign w:val="center"/>
          </w:tcPr>
          <w:p w14:paraId="2FDFC7C4" w14:textId="77777777" w:rsidR="00463484" w:rsidRPr="002D3B92" w:rsidRDefault="00463484" w:rsidP="00463484">
            <w:pPr>
              <w:rPr>
                <w:rFonts w:ascii="GHEA Grapalat" w:hAnsi="GHEA Grapalat"/>
                <w:b/>
                <w:sz w:val="20"/>
                <w:szCs w:val="20"/>
                <w:lang w:val="pt-BR"/>
              </w:rPr>
            </w:pPr>
            <w:r w:rsidRPr="00672161">
              <w:rPr>
                <w:rFonts w:ascii="GHEA Grapalat" w:hAnsi="GHEA Grapalat" w:cs="Sylfaen"/>
                <w:b/>
                <w:sz w:val="20"/>
                <w:szCs w:val="20"/>
                <w:lang w:val="pt-BR"/>
              </w:rPr>
              <w:t>ПОЛНОСТЬЮ</w:t>
            </w:r>
          </w:p>
        </w:tc>
        <w:tc>
          <w:tcPr>
            <w:tcW w:w="2867" w:type="dxa"/>
            <w:vAlign w:val="center"/>
          </w:tcPr>
          <w:p w14:paraId="36FF8192" w14:textId="77777777" w:rsidR="00463484" w:rsidRPr="002D3B92" w:rsidRDefault="00463484" w:rsidP="00463484">
            <w:pPr>
              <w:rPr>
                <w:rFonts w:ascii="GHEA Grapalat" w:hAnsi="GHEA Grapalat"/>
                <w:b/>
                <w:sz w:val="20"/>
                <w:szCs w:val="20"/>
                <w:lang w:val="pt-BR"/>
              </w:rPr>
            </w:pPr>
            <w:r w:rsidRPr="00672161">
              <w:rPr>
                <w:rFonts w:ascii="GHEA Grapalat" w:hAnsi="GHEA Grapalat"/>
                <w:sz w:val="20"/>
                <w:szCs w:val="20"/>
                <w:lang w:val="hy-AM"/>
              </w:rPr>
              <w:t>При наличии денежных средств, в рамках соглашения сторон</w:t>
            </w:r>
          </w:p>
        </w:tc>
        <w:tc>
          <w:tcPr>
            <w:tcW w:w="1701" w:type="dxa"/>
            <w:gridSpan w:val="2"/>
          </w:tcPr>
          <w:p w14:paraId="031A8FF1" w14:textId="55AA3E64" w:rsidR="00463484" w:rsidRPr="006C3C12" w:rsidRDefault="00463484" w:rsidP="00463484">
            <w:pPr>
              <w:jc w:val="center"/>
              <w:rPr>
                <w:rFonts w:ascii="GHEA Grapalat" w:hAnsi="GHEA Grapalat"/>
                <w:b/>
                <w:sz w:val="20"/>
                <w:szCs w:val="20"/>
                <w:lang w:val="hy-AM"/>
              </w:rPr>
            </w:pPr>
            <w:r>
              <w:rPr>
                <w:rFonts w:ascii="GHEA Grapalat" w:hAnsi="GHEA Grapalat"/>
                <w:b/>
                <w:sz w:val="20"/>
                <w:szCs w:val="20"/>
                <w:lang w:val="hy-AM"/>
              </w:rPr>
              <w:t xml:space="preserve">90 </w:t>
            </w:r>
            <w:r w:rsidRPr="00672161">
              <w:rPr>
                <w:rFonts w:ascii="GHEA Grapalat" w:hAnsi="GHEA Grapalat"/>
                <w:b/>
                <w:sz w:val="20"/>
                <w:szCs w:val="20"/>
                <w:lang w:val="hy-AM"/>
              </w:rPr>
              <w:t>день</w:t>
            </w:r>
          </w:p>
        </w:tc>
      </w:tr>
      <w:tr w:rsidR="009D0A6F" w:rsidRPr="009F3DC7" w14:paraId="040FF5F3" w14:textId="77777777" w:rsidTr="009D0A6F">
        <w:trPr>
          <w:gridAfter w:val="1"/>
          <w:wAfter w:w="699" w:type="dxa"/>
          <w:jc w:val="center"/>
        </w:trPr>
        <w:tc>
          <w:tcPr>
            <w:tcW w:w="4536" w:type="dxa"/>
            <w:gridSpan w:val="3"/>
          </w:tcPr>
          <w:p w14:paraId="748E1120" w14:textId="77777777" w:rsidR="009D0A6F" w:rsidRDefault="009D0A6F" w:rsidP="009D0A6F">
            <w:pPr>
              <w:widowControl w:val="0"/>
              <w:spacing w:after="160" w:line="360" w:lineRule="auto"/>
              <w:jc w:val="center"/>
              <w:rPr>
                <w:rFonts w:ascii="GHEA Grapalat" w:hAnsi="GHEA Grapalat"/>
                <w:b/>
              </w:rPr>
            </w:pPr>
          </w:p>
          <w:p w14:paraId="0933DC82" w14:textId="77777777" w:rsidR="009D0A6F" w:rsidRPr="009F3DC7" w:rsidRDefault="009D0A6F" w:rsidP="009D0A6F">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259F1FA6" w14:textId="77777777" w:rsidR="009D0A6F" w:rsidRPr="00517562" w:rsidRDefault="009D0A6F" w:rsidP="009D0A6F">
            <w:pPr>
              <w:widowControl w:val="0"/>
              <w:jc w:val="center"/>
              <w:rPr>
                <w:rFonts w:ascii="GHEA Grapalat" w:hAnsi="GHEA Grapalat"/>
                <w:lang w:val="en-US"/>
              </w:rPr>
            </w:pPr>
            <w:r>
              <w:rPr>
                <w:rFonts w:ascii="GHEA Grapalat" w:hAnsi="GHEA Grapalat"/>
                <w:lang w:val="en-US"/>
              </w:rPr>
              <w:t>______________________</w:t>
            </w:r>
          </w:p>
          <w:p w14:paraId="648DF486" w14:textId="77777777" w:rsidR="009D0A6F" w:rsidRPr="00517562" w:rsidRDefault="009D0A6F" w:rsidP="009D0A6F">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34EAB4FD" w14:textId="77777777" w:rsidR="009D0A6F" w:rsidRPr="009F3DC7" w:rsidRDefault="009D0A6F" w:rsidP="009D0A6F">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2B2E0E80" w14:textId="77777777" w:rsidR="009D0A6F" w:rsidRPr="009F3DC7" w:rsidRDefault="009D0A6F" w:rsidP="009D0A6F">
            <w:pPr>
              <w:widowControl w:val="0"/>
              <w:spacing w:after="160" w:line="360" w:lineRule="auto"/>
              <w:jc w:val="center"/>
              <w:rPr>
                <w:rFonts w:ascii="GHEA Grapalat" w:hAnsi="GHEA Grapalat"/>
              </w:rPr>
            </w:pPr>
          </w:p>
        </w:tc>
        <w:tc>
          <w:tcPr>
            <w:tcW w:w="4343" w:type="dxa"/>
            <w:gridSpan w:val="3"/>
          </w:tcPr>
          <w:p w14:paraId="20EF0E02" w14:textId="77777777" w:rsidR="009D0A6F" w:rsidRDefault="009D0A6F" w:rsidP="009D0A6F">
            <w:pPr>
              <w:widowControl w:val="0"/>
              <w:spacing w:after="160" w:line="360" w:lineRule="auto"/>
              <w:jc w:val="center"/>
              <w:rPr>
                <w:rFonts w:ascii="GHEA Grapalat" w:hAnsi="GHEA Grapalat"/>
                <w:b/>
              </w:rPr>
            </w:pPr>
          </w:p>
          <w:p w14:paraId="0DF91D79" w14:textId="77777777" w:rsidR="009D0A6F" w:rsidRPr="009F3DC7" w:rsidRDefault="009D0A6F" w:rsidP="009D0A6F">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8EC6E05" w14:textId="77777777" w:rsidR="009D0A6F" w:rsidRPr="00517562" w:rsidRDefault="009D0A6F" w:rsidP="009D0A6F">
            <w:pPr>
              <w:widowControl w:val="0"/>
              <w:jc w:val="center"/>
              <w:rPr>
                <w:rFonts w:ascii="GHEA Grapalat" w:hAnsi="GHEA Grapalat"/>
                <w:lang w:val="en-US"/>
              </w:rPr>
            </w:pPr>
            <w:r>
              <w:rPr>
                <w:rFonts w:ascii="GHEA Grapalat" w:hAnsi="GHEA Grapalat"/>
                <w:lang w:val="en-US"/>
              </w:rPr>
              <w:t>_____________________</w:t>
            </w:r>
          </w:p>
          <w:p w14:paraId="11457F19" w14:textId="77777777" w:rsidR="009D0A6F" w:rsidRPr="00517562" w:rsidRDefault="009D0A6F" w:rsidP="009D0A6F">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3229AE49" w14:textId="77777777" w:rsidR="009D0A6F" w:rsidRPr="009F3DC7" w:rsidRDefault="009D0A6F" w:rsidP="009D0A6F">
            <w:pPr>
              <w:widowControl w:val="0"/>
              <w:spacing w:after="160" w:line="360" w:lineRule="auto"/>
              <w:jc w:val="center"/>
              <w:rPr>
                <w:rFonts w:ascii="GHEA Grapalat" w:hAnsi="GHEA Grapalat"/>
              </w:rPr>
            </w:pPr>
            <w:r w:rsidRPr="009F3DC7">
              <w:rPr>
                <w:rFonts w:ascii="GHEA Grapalat" w:hAnsi="GHEA Grapalat"/>
              </w:rPr>
              <w:t>М. П.</w:t>
            </w:r>
          </w:p>
        </w:tc>
      </w:tr>
    </w:tbl>
    <w:p w14:paraId="503E038D" w14:textId="77777777" w:rsidR="009D0A6F" w:rsidRDefault="009D0A6F" w:rsidP="009D0A6F">
      <w:pPr>
        <w:widowControl w:val="0"/>
        <w:spacing w:after="160" w:line="360" w:lineRule="auto"/>
        <w:ind w:firstLine="567"/>
        <w:rPr>
          <w:rFonts w:ascii="GHEA Grapalat" w:hAnsi="GHEA Grapalat"/>
          <w:i/>
        </w:rPr>
        <w:sectPr w:rsidR="009D0A6F" w:rsidSect="00166832">
          <w:footerReference w:type="default" r:id="rId11"/>
          <w:footnotePr>
            <w:pos w:val="beneathText"/>
          </w:footnotePr>
          <w:type w:val="nextColumn"/>
          <w:pgSz w:w="11907" w:h="16840" w:code="9"/>
          <w:pgMar w:top="993" w:right="1418" w:bottom="1418" w:left="1418" w:header="561" w:footer="561" w:gutter="0"/>
          <w:cols w:space="720"/>
          <w:docGrid w:linePitch="326"/>
        </w:sectPr>
      </w:pPr>
    </w:p>
    <w:p w14:paraId="4D7DF52A" w14:textId="77777777" w:rsidR="00F03633" w:rsidRPr="002F21D4" w:rsidRDefault="00F03633" w:rsidP="00F03633">
      <w:pPr>
        <w:widowControl w:val="0"/>
        <w:spacing w:after="160" w:line="360" w:lineRule="auto"/>
        <w:ind w:firstLine="567"/>
        <w:jc w:val="right"/>
        <w:rPr>
          <w:rFonts w:ascii="GHEA Grapalat" w:hAnsi="GHEA Grapalat"/>
          <w:i/>
        </w:rPr>
      </w:pPr>
      <w:r w:rsidRPr="00934A87">
        <w:rPr>
          <w:rFonts w:ascii="GHEA Grapalat" w:hAnsi="GHEA Grapalat"/>
          <w:i/>
        </w:rPr>
        <w:lastRenderedPageBreak/>
        <w:t xml:space="preserve">к Договору под кодом </w:t>
      </w:r>
      <w:r w:rsidRPr="00934A87">
        <w:rPr>
          <w:rFonts w:ascii="GHEA Grapalat" w:hAnsi="GHEA Grapalat"/>
          <w:i/>
        </w:rPr>
        <w:br/>
        <w:t xml:space="preserve">заключенному " </w:t>
      </w:r>
      <w:r w:rsidRPr="00934A87">
        <w:rPr>
          <w:rFonts w:ascii="GHEA Grapalat" w:hAnsi="GHEA Grapalat"/>
          <w:i/>
        </w:rPr>
        <w:tab/>
        <w:t xml:space="preserve">" </w:t>
      </w:r>
      <w:r w:rsidRPr="00934A87">
        <w:rPr>
          <w:rFonts w:ascii="GHEA Grapalat" w:hAnsi="GHEA Grapalat"/>
          <w:i/>
        </w:rPr>
        <w:tab/>
        <w:t>20</w:t>
      </w:r>
      <w:r w:rsidRPr="00934A87">
        <w:rPr>
          <w:rFonts w:ascii="GHEA Grapalat" w:hAnsi="GHEA Grapalat"/>
          <w:i/>
        </w:rPr>
        <w:tab/>
        <w:t>г.</w:t>
      </w:r>
    </w:p>
    <w:p w14:paraId="11EE1703" w14:textId="77777777" w:rsidR="00E277EE" w:rsidRPr="00685FDC" w:rsidRDefault="00E277EE" w:rsidP="00E277EE">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0"/>
        <w:t>*</w:t>
      </w:r>
    </w:p>
    <w:p w14:paraId="75F5859C" w14:textId="77777777" w:rsidR="00E277EE" w:rsidRPr="009F3DC7" w:rsidRDefault="00E277EE" w:rsidP="00E277EE">
      <w:pPr>
        <w:widowControl w:val="0"/>
        <w:spacing w:after="160" w:line="360" w:lineRule="auto"/>
        <w:ind w:firstLine="567"/>
        <w:jc w:val="right"/>
        <w:rPr>
          <w:rFonts w:ascii="GHEA Grapalat" w:hAnsi="GHEA Grapalat"/>
        </w:rPr>
      </w:pPr>
      <w:r>
        <w:rPr>
          <w:rFonts w:ascii="GHEA Grapalat" w:hAnsi="GHEA Grapalat"/>
          <w:sz w:val="20"/>
        </w:rPr>
        <w:t xml:space="preserve">                                                                                                                                                                                                            </w:t>
      </w:r>
      <w:r w:rsidRPr="009F3DC7">
        <w:rPr>
          <w:rFonts w:ascii="GHEA Grapalat" w:hAnsi="GHEA Grapalat"/>
        </w:rPr>
        <w:t>драмов РА</w:t>
      </w:r>
    </w:p>
    <w:tbl>
      <w:tblPr>
        <w:tblW w:w="15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847"/>
        <w:gridCol w:w="1091"/>
        <w:gridCol w:w="2490"/>
        <w:gridCol w:w="760"/>
        <w:gridCol w:w="24"/>
        <w:gridCol w:w="317"/>
        <w:gridCol w:w="501"/>
        <w:gridCol w:w="409"/>
        <w:gridCol w:w="410"/>
        <w:gridCol w:w="409"/>
        <w:gridCol w:w="545"/>
        <w:gridCol w:w="409"/>
        <w:gridCol w:w="409"/>
        <w:gridCol w:w="410"/>
        <w:gridCol w:w="409"/>
        <w:gridCol w:w="91"/>
        <w:gridCol w:w="318"/>
        <w:gridCol w:w="547"/>
        <w:gridCol w:w="4630"/>
        <w:gridCol w:w="10"/>
      </w:tblGrid>
      <w:tr w:rsidR="00E277EE" w14:paraId="7748AAD0" w14:textId="77777777" w:rsidTr="00E277EE">
        <w:trPr>
          <w:gridBefore w:val="1"/>
          <w:wBefore w:w="108" w:type="dxa"/>
          <w:trHeight w:val="231"/>
        </w:trPr>
        <w:tc>
          <w:tcPr>
            <w:tcW w:w="15036" w:type="dxa"/>
            <w:gridSpan w:val="20"/>
            <w:tcBorders>
              <w:top w:val="single" w:sz="4" w:space="0" w:color="auto"/>
              <w:left w:val="single" w:sz="4" w:space="0" w:color="auto"/>
              <w:bottom w:val="single" w:sz="4" w:space="0" w:color="auto"/>
              <w:right w:val="single" w:sz="4" w:space="0" w:color="auto"/>
            </w:tcBorders>
            <w:hideMark/>
          </w:tcPr>
          <w:p w14:paraId="6713A25D" w14:textId="77777777" w:rsidR="00E277EE" w:rsidRDefault="00E277EE" w:rsidP="00315C7C">
            <w:pPr>
              <w:jc w:val="center"/>
              <w:rPr>
                <w:rFonts w:ascii="GHEA Grapalat" w:hAnsi="GHEA Grapalat"/>
                <w:sz w:val="18"/>
                <w:lang w:val="es-ES"/>
              </w:rPr>
            </w:pPr>
            <w:r w:rsidRPr="00685FDC">
              <w:rPr>
                <w:rFonts w:ascii="GHEA Grapalat" w:hAnsi="GHEA Grapalat"/>
                <w:sz w:val="14"/>
                <w:szCs w:val="16"/>
              </w:rPr>
              <w:t>Работа</w:t>
            </w:r>
          </w:p>
        </w:tc>
      </w:tr>
      <w:tr w:rsidR="00E277EE" w:rsidRPr="003A3A56" w14:paraId="2776A78E" w14:textId="77777777" w:rsidTr="00E277EE">
        <w:trPr>
          <w:gridBefore w:val="1"/>
          <w:wBefore w:w="108" w:type="dxa"/>
          <w:trHeight w:val="708"/>
        </w:trPr>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39CDF662" w14:textId="77777777" w:rsidR="00E277EE" w:rsidRPr="00AB076C" w:rsidRDefault="00E277EE" w:rsidP="00315C7C">
            <w:pPr>
              <w:widowControl w:val="0"/>
              <w:spacing w:after="120"/>
              <w:jc w:val="center"/>
              <w:rPr>
                <w:rFonts w:ascii="GHEA Grapalat" w:hAnsi="GHEA Grapalat"/>
                <w:sz w:val="18"/>
                <w:szCs w:val="18"/>
              </w:rPr>
            </w:pPr>
            <w:r w:rsidRPr="00AB076C">
              <w:rPr>
                <w:rFonts w:ascii="GHEA Grapalat" w:hAnsi="GHEA Grapalat"/>
                <w:sz w:val="18"/>
                <w:szCs w:val="18"/>
              </w:rPr>
              <w:t>номер предусмотренного приглашением лота</w:t>
            </w:r>
          </w:p>
        </w:tc>
        <w:tc>
          <w:tcPr>
            <w:tcW w:w="1091" w:type="dxa"/>
            <w:vMerge w:val="restart"/>
            <w:tcBorders>
              <w:top w:val="single" w:sz="4" w:space="0" w:color="auto"/>
              <w:left w:val="single" w:sz="4" w:space="0" w:color="auto"/>
              <w:bottom w:val="single" w:sz="4" w:space="0" w:color="auto"/>
              <w:right w:val="single" w:sz="4" w:space="0" w:color="auto"/>
            </w:tcBorders>
            <w:vAlign w:val="center"/>
            <w:hideMark/>
          </w:tcPr>
          <w:p w14:paraId="2D71DB27" w14:textId="77777777" w:rsidR="00E277EE" w:rsidRPr="00AB076C" w:rsidRDefault="00E277EE" w:rsidP="00315C7C">
            <w:pPr>
              <w:widowControl w:val="0"/>
              <w:spacing w:after="120"/>
              <w:jc w:val="center"/>
              <w:rPr>
                <w:rFonts w:ascii="GHEA Grapalat" w:hAnsi="GHEA Grapalat"/>
                <w:sz w:val="18"/>
                <w:szCs w:val="18"/>
              </w:rPr>
            </w:pPr>
            <w:r w:rsidRPr="00AB076C">
              <w:rPr>
                <w:rFonts w:ascii="GHEA Grapalat" w:hAnsi="GHEA Grapalat"/>
                <w:sz w:val="18"/>
                <w:szCs w:val="18"/>
              </w:rPr>
              <w:t>промежуточный код, предусмотренный планом закупок по классификации ЕЗК (CPV)</w:t>
            </w:r>
          </w:p>
        </w:tc>
        <w:tc>
          <w:tcPr>
            <w:tcW w:w="3274"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3F140F0" w14:textId="77777777" w:rsidR="00E277EE" w:rsidRPr="00AB076C" w:rsidRDefault="00E277EE" w:rsidP="00315C7C">
            <w:pPr>
              <w:widowControl w:val="0"/>
              <w:spacing w:after="120"/>
              <w:jc w:val="center"/>
              <w:rPr>
                <w:rFonts w:ascii="GHEA Grapalat" w:hAnsi="GHEA Grapalat"/>
                <w:sz w:val="18"/>
                <w:szCs w:val="18"/>
              </w:rPr>
            </w:pPr>
            <w:r w:rsidRPr="00AB076C">
              <w:rPr>
                <w:rFonts w:ascii="GHEA Grapalat" w:hAnsi="GHEA Grapalat"/>
                <w:sz w:val="18"/>
                <w:szCs w:val="18"/>
              </w:rPr>
              <w:t>наименование</w:t>
            </w:r>
          </w:p>
        </w:tc>
        <w:tc>
          <w:tcPr>
            <w:tcW w:w="9824" w:type="dxa"/>
            <w:gridSpan w:val="15"/>
            <w:tcBorders>
              <w:top w:val="single" w:sz="4" w:space="0" w:color="auto"/>
              <w:left w:val="single" w:sz="4" w:space="0" w:color="auto"/>
              <w:bottom w:val="single" w:sz="4" w:space="0" w:color="auto"/>
              <w:right w:val="single" w:sz="4" w:space="0" w:color="auto"/>
            </w:tcBorders>
            <w:vAlign w:val="center"/>
            <w:hideMark/>
          </w:tcPr>
          <w:p w14:paraId="5954DB87" w14:textId="77777777" w:rsidR="00E277EE" w:rsidRPr="00AB076C" w:rsidRDefault="00E277EE" w:rsidP="00315C7C">
            <w:pPr>
              <w:widowControl w:val="0"/>
              <w:spacing w:after="120"/>
              <w:jc w:val="both"/>
              <w:rPr>
                <w:rFonts w:ascii="GHEA Grapalat" w:hAnsi="GHEA Grapalat"/>
                <w:sz w:val="20"/>
                <w:szCs w:val="20"/>
              </w:rPr>
            </w:pPr>
            <w:r w:rsidRPr="00AB076C">
              <w:rPr>
                <w:rFonts w:ascii="GHEA Grapalat" w:hAnsi="GHEA Grapalat"/>
                <w:sz w:val="20"/>
                <w:szCs w:val="20"/>
              </w:rPr>
              <w:t>Оплату работы предусматривается произвести в 20</w:t>
            </w:r>
            <w:r w:rsidRPr="00AB076C">
              <w:rPr>
                <w:rFonts w:ascii="GHEA Grapalat" w:hAnsi="GHEA Grapalat"/>
                <w:sz w:val="20"/>
                <w:szCs w:val="20"/>
                <w:lang w:val="hy-AM"/>
              </w:rPr>
              <w:t>23</w:t>
            </w:r>
            <w:r w:rsidRPr="00AB076C">
              <w:rPr>
                <w:rFonts w:ascii="GHEA Grapalat" w:hAnsi="GHEA Grapalat"/>
                <w:sz w:val="20"/>
                <w:szCs w:val="20"/>
              </w:rPr>
              <w:t xml:space="preserve"> г., по месяцам, в том числе</w:t>
            </w:r>
            <w:r w:rsidRPr="00AB076C">
              <w:rPr>
                <w:rStyle w:val="af6"/>
                <w:rFonts w:ascii="GHEA Grapalat" w:hAnsi="GHEA Grapalat"/>
                <w:sz w:val="20"/>
                <w:szCs w:val="20"/>
              </w:rPr>
              <w:footnoteReference w:customMarkFollows="1" w:id="31"/>
              <w:t>**</w:t>
            </w:r>
          </w:p>
        </w:tc>
      </w:tr>
      <w:tr w:rsidR="00672161" w14:paraId="1FCE3F3B" w14:textId="77777777" w:rsidTr="00672161">
        <w:trPr>
          <w:gridBefore w:val="1"/>
          <w:gridAfter w:val="1"/>
          <w:wBefore w:w="108" w:type="dxa"/>
          <w:wAfter w:w="10" w:type="dxa"/>
          <w:cantSplit/>
          <w:trHeight w:val="1148"/>
        </w:trPr>
        <w:tc>
          <w:tcPr>
            <w:tcW w:w="847" w:type="dxa"/>
            <w:vMerge/>
            <w:tcBorders>
              <w:top w:val="single" w:sz="4" w:space="0" w:color="auto"/>
              <w:left w:val="single" w:sz="4" w:space="0" w:color="auto"/>
              <w:bottom w:val="single" w:sz="4" w:space="0" w:color="auto"/>
              <w:right w:val="single" w:sz="4" w:space="0" w:color="auto"/>
            </w:tcBorders>
            <w:vAlign w:val="center"/>
            <w:hideMark/>
          </w:tcPr>
          <w:p w14:paraId="0E06C071" w14:textId="77777777" w:rsidR="00672161" w:rsidRDefault="00672161" w:rsidP="00315C7C">
            <w:pPr>
              <w:rPr>
                <w:rFonts w:ascii="GHEA Grapalat" w:hAnsi="GHEA Grapalat"/>
                <w:sz w:val="18"/>
                <w:lang w:val="es-ES"/>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14:paraId="341157F6" w14:textId="77777777" w:rsidR="00672161" w:rsidRDefault="00672161" w:rsidP="00315C7C">
            <w:pPr>
              <w:rPr>
                <w:rFonts w:ascii="GHEA Grapalat" w:hAnsi="GHEA Grapalat"/>
                <w:sz w:val="18"/>
                <w:lang w:val="es-ES"/>
              </w:rPr>
            </w:pPr>
          </w:p>
        </w:tc>
        <w:tc>
          <w:tcPr>
            <w:tcW w:w="3274" w:type="dxa"/>
            <w:gridSpan w:val="3"/>
            <w:vMerge/>
            <w:tcBorders>
              <w:top w:val="single" w:sz="4" w:space="0" w:color="auto"/>
              <w:left w:val="single" w:sz="4" w:space="0" w:color="auto"/>
              <w:bottom w:val="single" w:sz="4" w:space="0" w:color="auto"/>
              <w:right w:val="single" w:sz="4" w:space="0" w:color="auto"/>
            </w:tcBorders>
            <w:vAlign w:val="center"/>
            <w:hideMark/>
          </w:tcPr>
          <w:p w14:paraId="186858F4" w14:textId="77777777" w:rsidR="00672161" w:rsidRDefault="00672161" w:rsidP="00315C7C">
            <w:pPr>
              <w:rPr>
                <w:rFonts w:ascii="GHEA Grapalat" w:hAnsi="GHEA Grapalat"/>
                <w:sz w:val="18"/>
                <w:lang w:val="es-ES"/>
              </w:rPr>
            </w:pPr>
          </w:p>
        </w:tc>
        <w:tc>
          <w:tcPr>
            <w:tcW w:w="317" w:type="dxa"/>
            <w:tcBorders>
              <w:top w:val="single" w:sz="4" w:space="0" w:color="auto"/>
              <w:left w:val="single" w:sz="4" w:space="0" w:color="auto"/>
              <w:bottom w:val="single" w:sz="4" w:space="0" w:color="auto"/>
              <w:right w:val="single" w:sz="4" w:space="0" w:color="auto"/>
            </w:tcBorders>
            <w:textDirection w:val="btLr"/>
            <w:vAlign w:val="center"/>
            <w:hideMark/>
          </w:tcPr>
          <w:p w14:paraId="27BA73A6" w14:textId="77777777" w:rsidR="00672161" w:rsidRPr="00F412AC" w:rsidRDefault="00672161" w:rsidP="00315C7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501" w:type="dxa"/>
            <w:tcBorders>
              <w:top w:val="single" w:sz="4" w:space="0" w:color="auto"/>
              <w:left w:val="single" w:sz="4" w:space="0" w:color="auto"/>
              <w:bottom w:val="single" w:sz="4" w:space="0" w:color="auto"/>
              <w:right w:val="single" w:sz="4" w:space="0" w:color="auto"/>
            </w:tcBorders>
            <w:textDirection w:val="btLr"/>
            <w:vAlign w:val="center"/>
            <w:hideMark/>
          </w:tcPr>
          <w:p w14:paraId="36F370F6" w14:textId="77777777" w:rsidR="00672161" w:rsidRPr="00F412AC" w:rsidRDefault="00672161" w:rsidP="00315C7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409" w:type="dxa"/>
            <w:tcBorders>
              <w:top w:val="single" w:sz="4" w:space="0" w:color="auto"/>
              <w:left w:val="single" w:sz="4" w:space="0" w:color="auto"/>
              <w:bottom w:val="single" w:sz="4" w:space="0" w:color="auto"/>
              <w:right w:val="single" w:sz="4" w:space="0" w:color="auto"/>
            </w:tcBorders>
            <w:textDirection w:val="btLr"/>
            <w:vAlign w:val="center"/>
            <w:hideMark/>
          </w:tcPr>
          <w:p w14:paraId="3441560C" w14:textId="77777777" w:rsidR="00672161" w:rsidRPr="00F412AC" w:rsidRDefault="00672161" w:rsidP="00315C7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410" w:type="dxa"/>
            <w:tcBorders>
              <w:top w:val="single" w:sz="4" w:space="0" w:color="auto"/>
              <w:left w:val="single" w:sz="4" w:space="0" w:color="auto"/>
              <w:bottom w:val="single" w:sz="4" w:space="0" w:color="auto"/>
              <w:right w:val="single" w:sz="4" w:space="0" w:color="auto"/>
            </w:tcBorders>
            <w:textDirection w:val="btLr"/>
            <w:vAlign w:val="center"/>
            <w:hideMark/>
          </w:tcPr>
          <w:p w14:paraId="498EEB8B" w14:textId="77777777" w:rsidR="00672161" w:rsidRPr="00F412AC" w:rsidRDefault="00672161" w:rsidP="00315C7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409" w:type="dxa"/>
            <w:tcBorders>
              <w:top w:val="single" w:sz="4" w:space="0" w:color="auto"/>
              <w:left w:val="single" w:sz="4" w:space="0" w:color="auto"/>
              <w:bottom w:val="single" w:sz="4" w:space="0" w:color="auto"/>
              <w:right w:val="single" w:sz="4" w:space="0" w:color="auto"/>
            </w:tcBorders>
            <w:textDirection w:val="btLr"/>
            <w:vAlign w:val="center"/>
            <w:hideMark/>
          </w:tcPr>
          <w:p w14:paraId="0AEEFD87" w14:textId="77777777" w:rsidR="00672161" w:rsidRPr="00F412AC" w:rsidRDefault="00672161" w:rsidP="00315C7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45" w:type="dxa"/>
            <w:tcBorders>
              <w:top w:val="single" w:sz="4" w:space="0" w:color="auto"/>
              <w:left w:val="single" w:sz="4" w:space="0" w:color="auto"/>
              <w:bottom w:val="single" w:sz="4" w:space="0" w:color="auto"/>
              <w:right w:val="single" w:sz="4" w:space="0" w:color="auto"/>
            </w:tcBorders>
            <w:textDirection w:val="btLr"/>
            <w:vAlign w:val="center"/>
            <w:hideMark/>
          </w:tcPr>
          <w:p w14:paraId="0D80E935" w14:textId="77777777" w:rsidR="00672161" w:rsidRPr="00F412AC" w:rsidRDefault="00672161" w:rsidP="00315C7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409" w:type="dxa"/>
            <w:tcBorders>
              <w:top w:val="single" w:sz="4" w:space="0" w:color="auto"/>
              <w:left w:val="single" w:sz="4" w:space="0" w:color="auto"/>
              <w:bottom w:val="single" w:sz="4" w:space="0" w:color="auto"/>
              <w:right w:val="single" w:sz="4" w:space="0" w:color="auto"/>
            </w:tcBorders>
            <w:textDirection w:val="btLr"/>
            <w:vAlign w:val="center"/>
            <w:hideMark/>
          </w:tcPr>
          <w:p w14:paraId="257F3C78" w14:textId="77777777" w:rsidR="00672161" w:rsidRPr="00F412AC" w:rsidRDefault="00672161" w:rsidP="00315C7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409" w:type="dxa"/>
            <w:tcBorders>
              <w:top w:val="single" w:sz="4" w:space="0" w:color="auto"/>
              <w:left w:val="single" w:sz="4" w:space="0" w:color="auto"/>
              <w:bottom w:val="single" w:sz="4" w:space="0" w:color="auto"/>
              <w:right w:val="single" w:sz="4" w:space="0" w:color="auto"/>
            </w:tcBorders>
            <w:textDirection w:val="btLr"/>
            <w:vAlign w:val="center"/>
            <w:hideMark/>
          </w:tcPr>
          <w:p w14:paraId="1D3F9380" w14:textId="77777777" w:rsidR="00672161" w:rsidRPr="00F412AC" w:rsidRDefault="00672161" w:rsidP="00315C7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410" w:type="dxa"/>
            <w:tcBorders>
              <w:top w:val="single" w:sz="4" w:space="0" w:color="auto"/>
              <w:left w:val="single" w:sz="4" w:space="0" w:color="auto"/>
              <w:bottom w:val="single" w:sz="4" w:space="0" w:color="auto"/>
              <w:right w:val="single" w:sz="4" w:space="0" w:color="auto"/>
            </w:tcBorders>
            <w:textDirection w:val="btLr"/>
            <w:vAlign w:val="center"/>
            <w:hideMark/>
          </w:tcPr>
          <w:p w14:paraId="2B0A490D" w14:textId="77777777" w:rsidR="00672161" w:rsidRPr="00F412AC" w:rsidRDefault="00672161" w:rsidP="00315C7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409" w:type="dxa"/>
            <w:tcBorders>
              <w:top w:val="single" w:sz="4" w:space="0" w:color="auto"/>
              <w:left w:val="single" w:sz="4" w:space="0" w:color="auto"/>
              <w:bottom w:val="single" w:sz="4" w:space="0" w:color="auto"/>
              <w:right w:val="single" w:sz="4" w:space="0" w:color="auto"/>
            </w:tcBorders>
            <w:textDirection w:val="btLr"/>
            <w:vAlign w:val="center"/>
            <w:hideMark/>
          </w:tcPr>
          <w:p w14:paraId="44A1505D" w14:textId="77777777" w:rsidR="00672161" w:rsidRPr="00F412AC" w:rsidRDefault="00672161" w:rsidP="00315C7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409" w:type="dxa"/>
            <w:gridSpan w:val="2"/>
            <w:tcBorders>
              <w:top w:val="single" w:sz="4" w:space="0" w:color="auto"/>
              <w:left w:val="single" w:sz="4" w:space="0" w:color="auto"/>
              <w:bottom w:val="single" w:sz="4" w:space="0" w:color="auto"/>
              <w:right w:val="single" w:sz="4" w:space="0" w:color="auto"/>
            </w:tcBorders>
            <w:textDirection w:val="btLr"/>
            <w:vAlign w:val="center"/>
            <w:hideMark/>
          </w:tcPr>
          <w:p w14:paraId="7B94D50D" w14:textId="77777777" w:rsidR="00672161" w:rsidRPr="00F412AC" w:rsidRDefault="00672161" w:rsidP="00315C7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547" w:type="dxa"/>
            <w:tcBorders>
              <w:top w:val="single" w:sz="4" w:space="0" w:color="auto"/>
              <w:left w:val="single" w:sz="4" w:space="0" w:color="auto"/>
              <w:bottom w:val="single" w:sz="4" w:space="0" w:color="auto"/>
              <w:right w:val="single" w:sz="4" w:space="0" w:color="auto"/>
            </w:tcBorders>
            <w:textDirection w:val="btLr"/>
            <w:vAlign w:val="center"/>
            <w:hideMark/>
          </w:tcPr>
          <w:p w14:paraId="17BE48B0" w14:textId="77777777" w:rsidR="00672161" w:rsidRPr="00F412AC" w:rsidRDefault="00672161" w:rsidP="00315C7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4630" w:type="dxa"/>
            <w:tcBorders>
              <w:top w:val="single" w:sz="4" w:space="0" w:color="auto"/>
              <w:left w:val="single" w:sz="4" w:space="0" w:color="auto"/>
              <w:bottom w:val="single" w:sz="4" w:space="0" w:color="auto"/>
              <w:right w:val="single" w:sz="4" w:space="0" w:color="auto"/>
            </w:tcBorders>
            <w:vAlign w:val="center"/>
          </w:tcPr>
          <w:p w14:paraId="79F7503D" w14:textId="77777777" w:rsidR="00672161" w:rsidRPr="00CA2754" w:rsidRDefault="00672161" w:rsidP="00315C7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672161" w14:paraId="4F01AE2B" w14:textId="77777777" w:rsidTr="009D0A6F">
        <w:trPr>
          <w:gridBefore w:val="1"/>
          <w:gridAfter w:val="1"/>
          <w:wBefore w:w="108" w:type="dxa"/>
          <w:wAfter w:w="10" w:type="dxa"/>
          <w:cantSplit/>
          <w:trHeight w:val="2105"/>
        </w:trPr>
        <w:tc>
          <w:tcPr>
            <w:tcW w:w="847" w:type="dxa"/>
            <w:tcBorders>
              <w:top w:val="single" w:sz="4" w:space="0" w:color="auto"/>
              <w:left w:val="single" w:sz="4" w:space="0" w:color="auto"/>
              <w:bottom w:val="single" w:sz="4" w:space="0" w:color="auto"/>
              <w:right w:val="single" w:sz="4" w:space="0" w:color="auto"/>
            </w:tcBorders>
            <w:vAlign w:val="center"/>
            <w:hideMark/>
          </w:tcPr>
          <w:p w14:paraId="465C72B4" w14:textId="77777777" w:rsidR="00672161" w:rsidRPr="001206EA" w:rsidRDefault="00672161" w:rsidP="00672161">
            <w:pPr>
              <w:jc w:val="center"/>
              <w:rPr>
                <w:rFonts w:ascii="GHEA Grapalat" w:hAnsi="GHEA Grapalat"/>
                <w:sz w:val="20"/>
                <w:lang w:val="hy-AM"/>
              </w:rPr>
            </w:pPr>
            <w:r w:rsidRPr="001206EA">
              <w:rPr>
                <w:rFonts w:ascii="GHEA Grapalat" w:hAnsi="GHEA Grapalat"/>
                <w:sz w:val="20"/>
                <w:lang w:val="es-ES"/>
              </w:rPr>
              <w:t>1</w:t>
            </w:r>
          </w:p>
        </w:tc>
        <w:tc>
          <w:tcPr>
            <w:tcW w:w="1091" w:type="dxa"/>
            <w:tcBorders>
              <w:top w:val="single" w:sz="4" w:space="0" w:color="auto"/>
              <w:left w:val="single" w:sz="4" w:space="0" w:color="auto"/>
              <w:bottom w:val="single" w:sz="4" w:space="0" w:color="auto"/>
              <w:right w:val="single" w:sz="4" w:space="0" w:color="auto"/>
            </w:tcBorders>
            <w:vAlign w:val="center"/>
          </w:tcPr>
          <w:p w14:paraId="63A94D0A" w14:textId="104A85F9" w:rsidR="00672161" w:rsidRPr="001206EA" w:rsidRDefault="00672161" w:rsidP="00672161">
            <w:pPr>
              <w:jc w:val="center"/>
              <w:rPr>
                <w:rFonts w:ascii="GHEA Grapalat" w:hAnsi="GHEA Grapalat"/>
                <w:sz w:val="18"/>
                <w:lang w:val="es-ES"/>
              </w:rPr>
            </w:pPr>
            <w:r w:rsidRPr="009D4693">
              <w:rPr>
                <w:rFonts w:ascii="GHEA Grapalat" w:hAnsi="GHEA Grapalat"/>
                <w:sz w:val="18"/>
                <w:lang w:val="hy-AM"/>
              </w:rPr>
              <w:t>45231187</w:t>
            </w:r>
            <w:r w:rsidR="004338F9">
              <w:rPr>
                <w:rFonts w:ascii="GHEA Grapalat" w:hAnsi="GHEA Grapalat"/>
                <w:sz w:val="18"/>
                <w:lang w:val="hy-AM"/>
              </w:rPr>
              <w:t>/1</w:t>
            </w:r>
          </w:p>
        </w:tc>
        <w:tc>
          <w:tcPr>
            <w:tcW w:w="3274" w:type="dxa"/>
            <w:gridSpan w:val="3"/>
            <w:tcBorders>
              <w:top w:val="single" w:sz="4" w:space="0" w:color="auto"/>
              <w:left w:val="single" w:sz="4" w:space="0" w:color="auto"/>
              <w:bottom w:val="single" w:sz="4" w:space="0" w:color="auto"/>
              <w:right w:val="single" w:sz="4" w:space="0" w:color="auto"/>
            </w:tcBorders>
            <w:vAlign w:val="center"/>
          </w:tcPr>
          <w:p w14:paraId="70FD56D1" w14:textId="6B2B719B" w:rsidR="00672161" w:rsidRPr="00672161" w:rsidRDefault="00672161" w:rsidP="006721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GHEA Grapalat" w:hAnsi="GHEA Grapalat" w:cs="Courier New"/>
                <w:sz w:val="22"/>
                <w:szCs w:val="22"/>
                <w:lang w:val="hy-AM" w:bidi="ar-SA"/>
              </w:rPr>
            </w:pPr>
            <w:r w:rsidRPr="00672161">
              <w:rPr>
                <w:rFonts w:ascii="GHEA Grapalat" w:hAnsi="GHEA Grapalat" w:cs="Courier New"/>
                <w:sz w:val="22"/>
                <w:szCs w:val="22"/>
                <w:lang w:val="hy-AM" w:bidi="ar-SA"/>
              </w:rPr>
              <w:t>Работы по асфальтированию для капитального ремонта дорог, ведущих к могилам и парку памятников в селе Арагац общины Хой, Армавирской области, РА</w:t>
            </w:r>
          </w:p>
        </w:tc>
        <w:tc>
          <w:tcPr>
            <w:tcW w:w="317" w:type="dxa"/>
            <w:tcBorders>
              <w:top w:val="single" w:sz="4" w:space="0" w:color="auto"/>
              <w:left w:val="single" w:sz="4" w:space="0" w:color="auto"/>
              <w:bottom w:val="single" w:sz="4" w:space="0" w:color="auto"/>
              <w:right w:val="single" w:sz="4" w:space="0" w:color="auto"/>
            </w:tcBorders>
            <w:textDirection w:val="btLr"/>
            <w:vAlign w:val="center"/>
          </w:tcPr>
          <w:p w14:paraId="2F641E09" w14:textId="3C13E873" w:rsidR="00672161" w:rsidRDefault="00672161" w:rsidP="00672161">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01" w:type="dxa"/>
            <w:tcBorders>
              <w:top w:val="single" w:sz="4" w:space="0" w:color="auto"/>
              <w:left w:val="single" w:sz="4" w:space="0" w:color="auto"/>
              <w:bottom w:val="single" w:sz="4" w:space="0" w:color="auto"/>
              <w:right w:val="single" w:sz="4" w:space="0" w:color="auto"/>
            </w:tcBorders>
            <w:textDirection w:val="btLr"/>
            <w:vAlign w:val="center"/>
          </w:tcPr>
          <w:p w14:paraId="2EE11357" w14:textId="62C94975" w:rsidR="00672161" w:rsidRDefault="00672161" w:rsidP="00672161">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0BAFC2CE" w14:textId="5F140ADB" w:rsidR="00672161" w:rsidRDefault="00672161" w:rsidP="00672161">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10" w:type="dxa"/>
            <w:tcBorders>
              <w:top w:val="single" w:sz="4" w:space="0" w:color="auto"/>
              <w:left w:val="single" w:sz="4" w:space="0" w:color="auto"/>
              <w:bottom w:val="single" w:sz="4" w:space="0" w:color="auto"/>
              <w:right w:val="single" w:sz="4" w:space="0" w:color="auto"/>
            </w:tcBorders>
            <w:textDirection w:val="btLr"/>
            <w:vAlign w:val="center"/>
          </w:tcPr>
          <w:p w14:paraId="70D11646" w14:textId="1EF16F58" w:rsidR="00672161" w:rsidRDefault="00672161" w:rsidP="00672161">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20507989" w14:textId="2F493925" w:rsidR="00672161" w:rsidRDefault="00672161" w:rsidP="00672161">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45" w:type="dxa"/>
            <w:tcBorders>
              <w:top w:val="single" w:sz="4" w:space="0" w:color="auto"/>
              <w:left w:val="single" w:sz="4" w:space="0" w:color="auto"/>
              <w:bottom w:val="single" w:sz="4" w:space="0" w:color="auto"/>
              <w:right w:val="single" w:sz="4" w:space="0" w:color="auto"/>
            </w:tcBorders>
            <w:textDirection w:val="btLr"/>
            <w:vAlign w:val="center"/>
          </w:tcPr>
          <w:p w14:paraId="4A534B38" w14:textId="2722006F" w:rsidR="00672161" w:rsidRDefault="00672161" w:rsidP="00672161">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78798400" w14:textId="5E775A72" w:rsidR="00672161" w:rsidRDefault="00672161" w:rsidP="00672161">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68C9D9FA" w14:textId="23D5A321" w:rsidR="00672161" w:rsidRDefault="00672161" w:rsidP="00672161">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10" w:type="dxa"/>
            <w:tcBorders>
              <w:top w:val="single" w:sz="4" w:space="0" w:color="auto"/>
              <w:left w:val="single" w:sz="4" w:space="0" w:color="auto"/>
              <w:bottom w:val="single" w:sz="4" w:space="0" w:color="auto"/>
              <w:right w:val="single" w:sz="4" w:space="0" w:color="auto"/>
            </w:tcBorders>
            <w:textDirection w:val="btLr"/>
            <w:vAlign w:val="center"/>
          </w:tcPr>
          <w:p w14:paraId="22BC2DE7" w14:textId="55DFE90D" w:rsidR="00672161" w:rsidRDefault="00672161" w:rsidP="00672161">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2839C7D8" w14:textId="09FC7D2E" w:rsidR="00672161" w:rsidRDefault="00672161" w:rsidP="00672161">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gridSpan w:val="2"/>
            <w:tcBorders>
              <w:top w:val="single" w:sz="4" w:space="0" w:color="auto"/>
              <w:left w:val="single" w:sz="4" w:space="0" w:color="auto"/>
              <w:bottom w:val="single" w:sz="4" w:space="0" w:color="auto"/>
              <w:right w:val="single" w:sz="4" w:space="0" w:color="auto"/>
            </w:tcBorders>
            <w:textDirection w:val="btLr"/>
            <w:vAlign w:val="center"/>
          </w:tcPr>
          <w:p w14:paraId="4BB4638A" w14:textId="365AFEF1" w:rsidR="00672161" w:rsidRDefault="00672161" w:rsidP="00672161">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47" w:type="dxa"/>
            <w:tcBorders>
              <w:top w:val="single" w:sz="4" w:space="0" w:color="auto"/>
              <w:left w:val="single" w:sz="4" w:space="0" w:color="auto"/>
              <w:bottom w:val="single" w:sz="4" w:space="0" w:color="auto"/>
              <w:right w:val="single" w:sz="4" w:space="0" w:color="auto"/>
            </w:tcBorders>
            <w:textDirection w:val="btLr"/>
            <w:vAlign w:val="center"/>
          </w:tcPr>
          <w:p w14:paraId="625B7634" w14:textId="5BF323FD" w:rsidR="00672161" w:rsidRDefault="00672161" w:rsidP="00672161">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630" w:type="dxa"/>
            <w:tcBorders>
              <w:top w:val="single" w:sz="4" w:space="0" w:color="auto"/>
              <w:left w:val="single" w:sz="4" w:space="0" w:color="auto"/>
              <w:bottom w:val="single" w:sz="4" w:space="0" w:color="auto"/>
              <w:right w:val="single" w:sz="4" w:space="0" w:color="auto"/>
            </w:tcBorders>
            <w:textDirection w:val="btLr"/>
            <w:vAlign w:val="center"/>
          </w:tcPr>
          <w:p w14:paraId="69D29742" w14:textId="19B882D8" w:rsidR="00672161" w:rsidRDefault="00672161" w:rsidP="00672161">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r>
      <w:tr w:rsidR="004338F9" w14:paraId="12D24D92" w14:textId="77777777" w:rsidTr="009D0A6F">
        <w:trPr>
          <w:gridBefore w:val="1"/>
          <w:gridAfter w:val="1"/>
          <w:wBefore w:w="108" w:type="dxa"/>
          <w:wAfter w:w="10" w:type="dxa"/>
          <w:cantSplit/>
          <w:trHeight w:val="2105"/>
        </w:trPr>
        <w:tc>
          <w:tcPr>
            <w:tcW w:w="847" w:type="dxa"/>
            <w:tcBorders>
              <w:top w:val="single" w:sz="4" w:space="0" w:color="auto"/>
              <w:left w:val="single" w:sz="4" w:space="0" w:color="auto"/>
              <w:bottom w:val="single" w:sz="4" w:space="0" w:color="auto"/>
              <w:right w:val="single" w:sz="4" w:space="0" w:color="auto"/>
            </w:tcBorders>
            <w:vAlign w:val="center"/>
          </w:tcPr>
          <w:p w14:paraId="5F330692" w14:textId="7BBD52D7" w:rsidR="004338F9" w:rsidRPr="001206EA" w:rsidRDefault="004338F9" w:rsidP="004338F9">
            <w:pPr>
              <w:jc w:val="center"/>
              <w:rPr>
                <w:rFonts w:ascii="GHEA Grapalat" w:hAnsi="GHEA Grapalat"/>
                <w:sz w:val="20"/>
                <w:lang w:val="es-ES"/>
              </w:rPr>
            </w:pPr>
            <w:r w:rsidRPr="001206EA">
              <w:rPr>
                <w:rFonts w:ascii="GHEA Grapalat" w:hAnsi="GHEA Grapalat"/>
                <w:sz w:val="20"/>
                <w:lang w:val="es-ES"/>
              </w:rPr>
              <w:lastRenderedPageBreak/>
              <w:t>1</w:t>
            </w:r>
          </w:p>
        </w:tc>
        <w:tc>
          <w:tcPr>
            <w:tcW w:w="1091" w:type="dxa"/>
            <w:tcBorders>
              <w:top w:val="single" w:sz="4" w:space="0" w:color="auto"/>
              <w:left w:val="single" w:sz="4" w:space="0" w:color="auto"/>
              <w:bottom w:val="single" w:sz="4" w:space="0" w:color="auto"/>
              <w:right w:val="single" w:sz="4" w:space="0" w:color="auto"/>
            </w:tcBorders>
            <w:vAlign w:val="center"/>
          </w:tcPr>
          <w:p w14:paraId="438FF252" w14:textId="35B95387" w:rsidR="004338F9" w:rsidRPr="009D4693" w:rsidRDefault="004338F9" w:rsidP="004338F9">
            <w:pPr>
              <w:jc w:val="center"/>
              <w:rPr>
                <w:rFonts w:ascii="GHEA Grapalat" w:hAnsi="GHEA Grapalat"/>
                <w:sz w:val="18"/>
                <w:lang w:val="hy-AM"/>
              </w:rPr>
            </w:pPr>
            <w:r w:rsidRPr="009D4693">
              <w:rPr>
                <w:rFonts w:ascii="GHEA Grapalat" w:hAnsi="GHEA Grapalat"/>
                <w:sz w:val="18"/>
                <w:lang w:val="hy-AM"/>
              </w:rPr>
              <w:t>45231187</w:t>
            </w:r>
            <w:r>
              <w:rPr>
                <w:rFonts w:ascii="GHEA Grapalat" w:hAnsi="GHEA Grapalat"/>
                <w:sz w:val="18"/>
                <w:lang w:val="hy-AM"/>
              </w:rPr>
              <w:t>/2</w:t>
            </w:r>
          </w:p>
        </w:tc>
        <w:tc>
          <w:tcPr>
            <w:tcW w:w="3274" w:type="dxa"/>
            <w:gridSpan w:val="3"/>
            <w:tcBorders>
              <w:top w:val="single" w:sz="4" w:space="0" w:color="auto"/>
              <w:left w:val="single" w:sz="4" w:space="0" w:color="auto"/>
              <w:bottom w:val="single" w:sz="4" w:space="0" w:color="auto"/>
              <w:right w:val="single" w:sz="4" w:space="0" w:color="auto"/>
            </w:tcBorders>
            <w:vAlign w:val="center"/>
          </w:tcPr>
          <w:p w14:paraId="0450011E" w14:textId="194D1297" w:rsidR="004338F9" w:rsidRPr="00672161" w:rsidRDefault="004338F9" w:rsidP="004338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GHEA Grapalat" w:hAnsi="GHEA Grapalat" w:cs="Courier New"/>
                <w:sz w:val="22"/>
                <w:szCs w:val="22"/>
                <w:lang w:val="hy-AM" w:bidi="ar-SA"/>
              </w:rPr>
            </w:pPr>
            <w:r w:rsidRPr="004338F9">
              <w:rPr>
                <w:rFonts w:ascii="GHEA Grapalat" w:hAnsi="GHEA Grapalat" w:cs="Courier New"/>
                <w:sz w:val="22"/>
                <w:szCs w:val="22"/>
                <w:lang w:val="hy-AM" w:bidi="ar-SA"/>
              </w:rPr>
              <w:t>Работы по асфальтированию для капитального ремонта улицы 19 в селе Аршалус общины Хой, Армавирской области, РА</w:t>
            </w:r>
          </w:p>
        </w:tc>
        <w:tc>
          <w:tcPr>
            <w:tcW w:w="317" w:type="dxa"/>
            <w:tcBorders>
              <w:top w:val="single" w:sz="4" w:space="0" w:color="auto"/>
              <w:left w:val="single" w:sz="4" w:space="0" w:color="auto"/>
              <w:bottom w:val="single" w:sz="4" w:space="0" w:color="auto"/>
              <w:right w:val="single" w:sz="4" w:space="0" w:color="auto"/>
            </w:tcBorders>
            <w:textDirection w:val="btLr"/>
            <w:vAlign w:val="center"/>
          </w:tcPr>
          <w:p w14:paraId="0C47A0C3" w14:textId="51B9F5B7" w:rsidR="004338F9" w:rsidRPr="008016A6" w:rsidRDefault="004338F9" w:rsidP="004338F9">
            <w:pPr>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501" w:type="dxa"/>
            <w:tcBorders>
              <w:top w:val="single" w:sz="4" w:space="0" w:color="auto"/>
              <w:left w:val="single" w:sz="4" w:space="0" w:color="auto"/>
              <w:bottom w:val="single" w:sz="4" w:space="0" w:color="auto"/>
              <w:right w:val="single" w:sz="4" w:space="0" w:color="auto"/>
            </w:tcBorders>
            <w:textDirection w:val="btLr"/>
            <w:vAlign w:val="center"/>
          </w:tcPr>
          <w:p w14:paraId="32EF098B" w14:textId="661443CC" w:rsidR="004338F9" w:rsidRPr="008016A6" w:rsidRDefault="004338F9" w:rsidP="004338F9">
            <w:pPr>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174DF5E3" w14:textId="3279CC8A" w:rsidR="004338F9" w:rsidRPr="008016A6" w:rsidRDefault="004338F9" w:rsidP="004338F9">
            <w:pPr>
              <w:ind w:left="113" w:right="113"/>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410" w:type="dxa"/>
            <w:tcBorders>
              <w:top w:val="single" w:sz="4" w:space="0" w:color="auto"/>
              <w:left w:val="single" w:sz="4" w:space="0" w:color="auto"/>
              <w:bottom w:val="single" w:sz="4" w:space="0" w:color="auto"/>
              <w:right w:val="single" w:sz="4" w:space="0" w:color="auto"/>
            </w:tcBorders>
            <w:textDirection w:val="btLr"/>
            <w:vAlign w:val="center"/>
          </w:tcPr>
          <w:p w14:paraId="24DEB785" w14:textId="05A8A566" w:rsidR="004338F9" w:rsidRPr="008016A6" w:rsidRDefault="004338F9" w:rsidP="004338F9">
            <w:pPr>
              <w:ind w:left="113" w:right="113"/>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0F3329AF" w14:textId="31DDF6AC" w:rsidR="004338F9" w:rsidRPr="008016A6" w:rsidRDefault="004338F9" w:rsidP="004338F9">
            <w:pPr>
              <w:ind w:left="113" w:right="113"/>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545" w:type="dxa"/>
            <w:tcBorders>
              <w:top w:val="single" w:sz="4" w:space="0" w:color="auto"/>
              <w:left w:val="single" w:sz="4" w:space="0" w:color="auto"/>
              <w:bottom w:val="single" w:sz="4" w:space="0" w:color="auto"/>
              <w:right w:val="single" w:sz="4" w:space="0" w:color="auto"/>
            </w:tcBorders>
            <w:textDirection w:val="btLr"/>
            <w:vAlign w:val="center"/>
          </w:tcPr>
          <w:p w14:paraId="38D2D32D" w14:textId="2B4CFC4D" w:rsidR="004338F9" w:rsidRPr="008016A6" w:rsidRDefault="004338F9" w:rsidP="004338F9">
            <w:pPr>
              <w:ind w:left="113" w:right="113"/>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0AFC2C75" w14:textId="4377EB51" w:rsidR="004338F9" w:rsidRPr="008016A6" w:rsidRDefault="004338F9" w:rsidP="004338F9">
            <w:pPr>
              <w:ind w:left="113" w:right="113"/>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07424672" w14:textId="6A8B57FE" w:rsidR="004338F9" w:rsidRPr="008016A6" w:rsidRDefault="004338F9" w:rsidP="004338F9">
            <w:pPr>
              <w:ind w:left="113" w:right="113"/>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410" w:type="dxa"/>
            <w:tcBorders>
              <w:top w:val="single" w:sz="4" w:space="0" w:color="auto"/>
              <w:left w:val="single" w:sz="4" w:space="0" w:color="auto"/>
              <w:bottom w:val="single" w:sz="4" w:space="0" w:color="auto"/>
              <w:right w:val="single" w:sz="4" w:space="0" w:color="auto"/>
            </w:tcBorders>
            <w:textDirection w:val="btLr"/>
            <w:vAlign w:val="center"/>
          </w:tcPr>
          <w:p w14:paraId="149530E6" w14:textId="7EBB95BE" w:rsidR="004338F9" w:rsidRPr="008016A6" w:rsidRDefault="004338F9" w:rsidP="004338F9">
            <w:pPr>
              <w:ind w:left="113" w:right="113"/>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3A81A4D9" w14:textId="7D6C9E7E" w:rsidR="004338F9" w:rsidRPr="008016A6" w:rsidRDefault="004338F9" w:rsidP="004338F9">
            <w:pPr>
              <w:ind w:left="113" w:right="113"/>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409" w:type="dxa"/>
            <w:gridSpan w:val="2"/>
            <w:tcBorders>
              <w:top w:val="single" w:sz="4" w:space="0" w:color="auto"/>
              <w:left w:val="single" w:sz="4" w:space="0" w:color="auto"/>
              <w:bottom w:val="single" w:sz="4" w:space="0" w:color="auto"/>
              <w:right w:val="single" w:sz="4" w:space="0" w:color="auto"/>
            </w:tcBorders>
            <w:textDirection w:val="btLr"/>
            <w:vAlign w:val="center"/>
          </w:tcPr>
          <w:p w14:paraId="1A9DE2A4" w14:textId="4B094D5F" w:rsidR="004338F9" w:rsidRPr="008016A6" w:rsidRDefault="004338F9" w:rsidP="004338F9">
            <w:pPr>
              <w:ind w:left="113" w:right="113"/>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547" w:type="dxa"/>
            <w:tcBorders>
              <w:top w:val="single" w:sz="4" w:space="0" w:color="auto"/>
              <w:left w:val="single" w:sz="4" w:space="0" w:color="auto"/>
              <w:bottom w:val="single" w:sz="4" w:space="0" w:color="auto"/>
              <w:right w:val="single" w:sz="4" w:space="0" w:color="auto"/>
            </w:tcBorders>
            <w:textDirection w:val="btLr"/>
            <w:vAlign w:val="center"/>
          </w:tcPr>
          <w:p w14:paraId="360C5DD5" w14:textId="3EEA0A42" w:rsidR="004338F9" w:rsidRPr="008016A6" w:rsidRDefault="004338F9" w:rsidP="004338F9">
            <w:pPr>
              <w:ind w:left="113" w:right="113"/>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4630" w:type="dxa"/>
            <w:tcBorders>
              <w:top w:val="single" w:sz="4" w:space="0" w:color="auto"/>
              <w:left w:val="single" w:sz="4" w:space="0" w:color="auto"/>
              <w:bottom w:val="single" w:sz="4" w:space="0" w:color="auto"/>
              <w:right w:val="single" w:sz="4" w:space="0" w:color="auto"/>
            </w:tcBorders>
            <w:textDirection w:val="btLr"/>
            <w:vAlign w:val="center"/>
          </w:tcPr>
          <w:p w14:paraId="13788D52" w14:textId="33984A2A" w:rsidR="004338F9" w:rsidRPr="008016A6" w:rsidRDefault="004338F9" w:rsidP="004338F9">
            <w:pPr>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r>
      <w:tr w:rsidR="00E277EE" w:rsidRPr="00AB076C" w14:paraId="3988F70F" w14:textId="77777777" w:rsidTr="00E277EE">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4"/>
          <w:wAfter w:w="5505" w:type="dxa"/>
          <w:jc w:val="center"/>
        </w:trPr>
        <w:tc>
          <w:tcPr>
            <w:tcW w:w="4536" w:type="dxa"/>
            <w:gridSpan w:val="4"/>
          </w:tcPr>
          <w:p w14:paraId="4B774CE7" w14:textId="11B07FEA" w:rsidR="00A20DEE" w:rsidRPr="00A20DEE" w:rsidRDefault="00A20DEE" w:rsidP="00A20DEE">
            <w:pPr>
              <w:widowControl w:val="0"/>
              <w:spacing w:after="160" w:line="360" w:lineRule="auto"/>
              <w:jc w:val="center"/>
              <w:rPr>
                <w:rFonts w:ascii="GHEA Grapalat" w:hAnsi="GHEA Grapalat"/>
                <w:b/>
                <w:color w:val="FF0000"/>
              </w:rPr>
            </w:pPr>
            <w:r w:rsidRPr="00A20DEE">
              <w:rPr>
                <w:rFonts w:ascii="GHEA Grapalat" w:hAnsi="GHEA Grapalat"/>
                <w:b/>
                <w:color w:val="FF0000"/>
                <w:highlight w:val="yellow"/>
              </w:rPr>
              <w:t>Закупка осуществляется на основании статьи 15, части 6 Закона РА "О закупках".</w:t>
            </w:r>
          </w:p>
          <w:p w14:paraId="4D917235" w14:textId="77777777" w:rsidR="00A20DEE" w:rsidRDefault="00A20DEE" w:rsidP="00A20DEE">
            <w:pPr>
              <w:widowControl w:val="0"/>
              <w:spacing w:after="160" w:line="360" w:lineRule="auto"/>
              <w:jc w:val="center"/>
              <w:rPr>
                <w:rFonts w:ascii="GHEA Grapalat" w:hAnsi="GHEA Grapalat"/>
                <w:b/>
              </w:rPr>
            </w:pPr>
          </w:p>
          <w:p w14:paraId="2541ABCF" w14:textId="7421B059" w:rsidR="00E277EE" w:rsidRPr="009F3DC7" w:rsidRDefault="00E277EE" w:rsidP="00A20DEE">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6368F173" w14:textId="77777777" w:rsidR="00E277EE" w:rsidRPr="00685FDC" w:rsidRDefault="00E277EE" w:rsidP="00A20DEE">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4C03AD08" w14:textId="77777777" w:rsidR="00E277EE" w:rsidRPr="009F3DC7" w:rsidRDefault="00E277EE" w:rsidP="00A20DEE">
            <w:pPr>
              <w:widowControl w:val="0"/>
              <w:spacing w:after="160" w:line="360" w:lineRule="auto"/>
              <w:jc w:val="center"/>
              <w:rPr>
                <w:rFonts w:ascii="GHEA Grapalat" w:hAnsi="GHEA Grapalat"/>
              </w:rPr>
            </w:pPr>
            <w:r w:rsidRPr="009F3DC7">
              <w:rPr>
                <w:rFonts w:ascii="GHEA Grapalat" w:hAnsi="GHEA Grapalat"/>
              </w:rPr>
              <w:t>/подпись/</w:t>
            </w:r>
          </w:p>
          <w:p w14:paraId="4411E718" w14:textId="77777777" w:rsidR="00E277EE" w:rsidRPr="009F3DC7" w:rsidRDefault="00E277EE" w:rsidP="00A20DE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DDB5FBA" w14:textId="77777777" w:rsidR="00E277EE" w:rsidRPr="009F3DC7" w:rsidRDefault="00E277EE" w:rsidP="00A20DEE">
            <w:pPr>
              <w:widowControl w:val="0"/>
              <w:spacing w:after="160" w:line="360" w:lineRule="auto"/>
              <w:jc w:val="center"/>
              <w:rPr>
                <w:rFonts w:ascii="GHEA Grapalat" w:hAnsi="GHEA Grapalat"/>
              </w:rPr>
            </w:pPr>
          </w:p>
        </w:tc>
        <w:tc>
          <w:tcPr>
            <w:tcW w:w="4343" w:type="dxa"/>
            <w:gridSpan w:val="12"/>
          </w:tcPr>
          <w:p w14:paraId="4F003712" w14:textId="77777777" w:rsidR="00A20DEE" w:rsidRDefault="00A20DEE" w:rsidP="00A20DEE">
            <w:pPr>
              <w:widowControl w:val="0"/>
              <w:spacing w:after="160" w:line="360" w:lineRule="auto"/>
              <w:jc w:val="center"/>
              <w:rPr>
                <w:rFonts w:ascii="GHEA Grapalat" w:hAnsi="GHEA Grapalat"/>
                <w:b/>
              </w:rPr>
            </w:pPr>
          </w:p>
          <w:p w14:paraId="79B2517F" w14:textId="77777777" w:rsidR="00A20DEE" w:rsidRDefault="00A20DEE" w:rsidP="00A20DEE">
            <w:pPr>
              <w:widowControl w:val="0"/>
              <w:spacing w:after="160" w:line="360" w:lineRule="auto"/>
              <w:jc w:val="center"/>
              <w:rPr>
                <w:rFonts w:ascii="GHEA Grapalat" w:hAnsi="GHEA Grapalat"/>
                <w:b/>
              </w:rPr>
            </w:pPr>
          </w:p>
          <w:p w14:paraId="593FA5E0" w14:textId="77777777" w:rsidR="00A20DEE" w:rsidRDefault="00A20DEE" w:rsidP="00A20DEE">
            <w:pPr>
              <w:widowControl w:val="0"/>
              <w:spacing w:after="160" w:line="360" w:lineRule="auto"/>
              <w:jc w:val="center"/>
              <w:rPr>
                <w:rFonts w:ascii="GHEA Grapalat" w:hAnsi="GHEA Grapalat"/>
                <w:b/>
              </w:rPr>
            </w:pPr>
          </w:p>
          <w:p w14:paraId="1BED9666" w14:textId="77777777" w:rsidR="00A20DEE" w:rsidRDefault="00A20DEE" w:rsidP="00A20DEE">
            <w:pPr>
              <w:widowControl w:val="0"/>
              <w:spacing w:after="160" w:line="360" w:lineRule="auto"/>
              <w:jc w:val="center"/>
              <w:rPr>
                <w:rFonts w:ascii="GHEA Grapalat" w:hAnsi="GHEA Grapalat"/>
                <w:b/>
              </w:rPr>
            </w:pPr>
          </w:p>
          <w:p w14:paraId="63F464DE" w14:textId="02E4BB2E" w:rsidR="00E277EE" w:rsidRPr="009F3DC7" w:rsidRDefault="00E277EE" w:rsidP="00A20DE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31CE940E" w14:textId="77777777" w:rsidR="00E277EE" w:rsidRPr="00685FDC" w:rsidRDefault="00E277EE" w:rsidP="00A20DEE">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5D12BD24" w14:textId="77777777" w:rsidR="00E277EE" w:rsidRPr="009F3DC7" w:rsidRDefault="00E277EE" w:rsidP="00A20DEE">
            <w:pPr>
              <w:widowControl w:val="0"/>
              <w:spacing w:after="160" w:line="360" w:lineRule="auto"/>
              <w:jc w:val="center"/>
              <w:rPr>
                <w:rFonts w:ascii="GHEA Grapalat" w:hAnsi="GHEA Grapalat"/>
              </w:rPr>
            </w:pPr>
            <w:r w:rsidRPr="009F3DC7">
              <w:rPr>
                <w:rFonts w:ascii="GHEA Grapalat" w:hAnsi="GHEA Grapalat"/>
              </w:rPr>
              <w:t>/подпись/</w:t>
            </w:r>
          </w:p>
          <w:p w14:paraId="32EF0909" w14:textId="77777777" w:rsidR="00E277EE" w:rsidRDefault="00E277EE" w:rsidP="00A20DEE">
            <w:pPr>
              <w:widowControl w:val="0"/>
              <w:spacing w:after="160" w:line="360" w:lineRule="auto"/>
              <w:jc w:val="center"/>
              <w:rPr>
                <w:rFonts w:ascii="GHEA Grapalat" w:hAnsi="GHEA Grapalat"/>
              </w:rPr>
            </w:pPr>
            <w:r w:rsidRPr="009F3DC7">
              <w:rPr>
                <w:rFonts w:ascii="GHEA Grapalat" w:hAnsi="GHEA Grapalat"/>
              </w:rPr>
              <w:t>М. П.</w:t>
            </w:r>
          </w:p>
          <w:p w14:paraId="173A7AE2" w14:textId="77777777" w:rsidR="00E277EE" w:rsidRPr="00AB076C" w:rsidRDefault="00E277EE" w:rsidP="00A20DEE">
            <w:pPr>
              <w:widowControl w:val="0"/>
              <w:spacing w:after="160" w:line="360" w:lineRule="auto"/>
              <w:jc w:val="center"/>
              <w:rPr>
                <w:rFonts w:ascii="GHEA Grapalat" w:hAnsi="GHEA Grapalat"/>
                <w:lang w:val="hy-AM"/>
              </w:rPr>
            </w:pPr>
          </w:p>
        </w:tc>
      </w:tr>
    </w:tbl>
    <w:p w14:paraId="7896809A" w14:textId="77777777" w:rsidR="00F03633" w:rsidRDefault="00F03633" w:rsidP="00F03633">
      <w:pPr>
        <w:widowControl w:val="0"/>
        <w:spacing w:after="160" w:line="360" w:lineRule="auto"/>
        <w:ind w:firstLine="567"/>
        <w:jc w:val="right"/>
        <w:rPr>
          <w:rFonts w:ascii="GHEA Grapalat" w:hAnsi="GHEA Grapalat"/>
          <w:i/>
        </w:rPr>
        <w:sectPr w:rsidR="00F03633" w:rsidSect="00F03633">
          <w:footnotePr>
            <w:pos w:val="beneathText"/>
          </w:footnotePr>
          <w:type w:val="nextColumn"/>
          <w:pgSz w:w="16840" w:h="11907" w:orient="landscape" w:code="9"/>
          <w:pgMar w:top="1418" w:right="992" w:bottom="1418" w:left="1418" w:header="561" w:footer="561" w:gutter="0"/>
          <w:cols w:space="720"/>
          <w:docGrid w:linePitch="326"/>
        </w:sectPr>
      </w:pPr>
    </w:p>
    <w:p w14:paraId="04E0CBBB" w14:textId="77777777" w:rsidR="00E96DAB" w:rsidRDefault="00E96DAB" w:rsidP="00127157">
      <w:pPr>
        <w:widowControl w:val="0"/>
        <w:spacing w:after="120"/>
        <w:jc w:val="center"/>
        <w:rPr>
          <w:rFonts w:ascii="GHEA Grapalat" w:hAnsi="GHEA Grapalat"/>
          <w:sz w:val="14"/>
          <w:szCs w:val="16"/>
        </w:rPr>
        <w:sectPr w:rsidR="00E96DAB" w:rsidSect="00E96DAB">
          <w:footnotePr>
            <w:pos w:val="beneathText"/>
          </w:footnotePr>
          <w:type w:val="nextColumn"/>
          <w:pgSz w:w="16840" w:h="11907" w:orient="landscape" w:code="9"/>
          <w:pgMar w:top="1418" w:right="992" w:bottom="1418" w:left="1418" w:header="561" w:footer="561" w:gutter="0"/>
          <w:cols w:space="720"/>
          <w:docGrid w:linePitch="326"/>
        </w:sectPr>
      </w:pPr>
    </w:p>
    <w:p w14:paraId="007736DA"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E96DAB">
          <w:footnotePr>
            <w:pos w:val="beneathText"/>
          </w:footnotePr>
          <w:pgSz w:w="11907" w:h="16840" w:code="9"/>
          <w:pgMar w:top="993" w:right="1418" w:bottom="1418" w:left="1418" w:header="561" w:footer="561" w:gutter="0"/>
          <w:cols w:space="720"/>
          <w:docGrid w:linePitch="326"/>
        </w:sectPr>
      </w:pPr>
    </w:p>
    <w:p w14:paraId="787FED9B"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14:paraId="5ECB5E26"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3AE7D383"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22EC323F" w14:textId="77777777" w:rsidTr="003D2146">
        <w:trPr>
          <w:tblCellSpacing w:w="7" w:type="dxa"/>
          <w:jc w:val="center"/>
        </w:trPr>
        <w:tc>
          <w:tcPr>
            <w:tcW w:w="0" w:type="auto"/>
            <w:vAlign w:val="center"/>
          </w:tcPr>
          <w:p w14:paraId="6AAA1E2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1B53CF0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7939377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2311FC31"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0404B88C" w14:textId="77777777"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4428970B"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64376613"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3C53C204"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7446E87E"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5F523031"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F0FC2E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4AB528D4"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5A505D92" w14:textId="77777777" w:rsidR="00BB28C8" w:rsidRPr="009F3DC7" w:rsidRDefault="00BB28C8" w:rsidP="00BB28C8">
      <w:pPr>
        <w:widowControl w:val="0"/>
        <w:spacing w:after="160" w:line="360" w:lineRule="auto"/>
        <w:ind w:left="567" w:right="566"/>
        <w:rPr>
          <w:rFonts w:ascii="GHEA Grapalat" w:hAnsi="GHEA Grapalat"/>
          <w:iCs/>
          <w:color w:val="000000"/>
        </w:rPr>
      </w:pPr>
    </w:p>
    <w:p w14:paraId="58229D34"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42F5B4B3" w14:textId="77777777"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67220493" w14:textId="77777777"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14:paraId="1F167B88" w14:textId="77777777"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3C8DDB1C" w14:textId="77777777"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291B9EAF" w14:textId="77777777"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23A36D6D" w14:textId="77777777"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4FA9BDDF"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3DE5F498"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39E54A3B" w14:textId="77777777"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1889EAE3" w14:textId="77777777" w:rsidTr="003D2146">
        <w:trPr>
          <w:trHeight w:val="345"/>
          <w:jc w:val="center"/>
        </w:trPr>
        <w:tc>
          <w:tcPr>
            <w:tcW w:w="379" w:type="dxa"/>
            <w:vMerge w:val="restart"/>
            <w:shd w:val="clear" w:color="auto" w:fill="auto"/>
            <w:vAlign w:val="center"/>
          </w:tcPr>
          <w:p w14:paraId="2C5D7933"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18FF631C"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5BF96951" w14:textId="77777777" w:rsidTr="003D2146">
        <w:trPr>
          <w:trHeight w:val="152"/>
          <w:jc w:val="center"/>
        </w:trPr>
        <w:tc>
          <w:tcPr>
            <w:tcW w:w="379" w:type="dxa"/>
            <w:vMerge/>
            <w:shd w:val="clear" w:color="auto" w:fill="auto"/>
          </w:tcPr>
          <w:p w14:paraId="7E04C567"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1815F070"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1CB5C172"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03CAF435"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1C0734CD"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5B816201"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0D99AFC9"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2CE8343E" w14:textId="77777777" w:rsidTr="003D2146">
        <w:trPr>
          <w:trHeight w:val="152"/>
          <w:jc w:val="center"/>
        </w:trPr>
        <w:tc>
          <w:tcPr>
            <w:tcW w:w="379" w:type="dxa"/>
            <w:vMerge/>
            <w:tcBorders>
              <w:bottom w:val="single" w:sz="4" w:space="0" w:color="auto"/>
            </w:tcBorders>
            <w:shd w:val="clear" w:color="auto" w:fill="auto"/>
          </w:tcPr>
          <w:p w14:paraId="0A4A2437"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595C1903"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3D38696C"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38312C33" w14:textId="77777777"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517983CE" w14:textId="77777777"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3DC26987" w14:textId="77777777"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665724E6" w14:textId="77777777"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382F88FC"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12A707F0"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1B387A57" w14:textId="77777777" w:rsidTr="003D2146">
        <w:trPr>
          <w:trHeight w:val="515"/>
          <w:jc w:val="center"/>
        </w:trPr>
        <w:tc>
          <w:tcPr>
            <w:tcW w:w="379" w:type="dxa"/>
            <w:shd w:val="clear" w:color="auto" w:fill="auto"/>
            <w:vAlign w:val="center"/>
          </w:tcPr>
          <w:p w14:paraId="6328EEE3"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3461556E"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15172412"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33CF887A"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3BB3842A"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70E222E9"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2E6234D0"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0890E642"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39DE2B86"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1BC993D1" w14:textId="77777777" w:rsidTr="003D2146">
        <w:trPr>
          <w:trHeight w:val="515"/>
          <w:jc w:val="center"/>
        </w:trPr>
        <w:tc>
          <w:tcPr>
            <w:tcW w:w="379" w:type="dxa"/>
            <w:shd w:val="clear" w:color="auto" w:fill="auto"/>
          </w:tcPr>
          <w:p w14:paraId="60BA1A18"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5E87F74A"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2126B34B"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64B8FCD1"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27C7BD16"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34ADC2B2"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0912E801"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355B30D3"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066CECEA"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14:paraId="1F38855B" w14:textId="77777777"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14:paraId="5660B206"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569A7256"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AFC35" w14:textId="77777777" w:rsidTr="003D2146">
        <w:trPr>
          <w:trHeight w:val="266"/>
          <w:tblCellSpacing w:w="7" w:type="dxa"/>
          <w:jc w:val="center"/>
        </w:trPr>
        <w:tc>
          <w:tcPr>
            <w:tcW w:w="0" w:type="auto"/>
            <w:vAlign w:val="center"/>
          </w:tcPr>
          <w:p w14:paraId="7E212521"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589A65A9"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35A04D21" w14:textId="77777777" w:rsidTr="003D2146">
        <w:trPr>
          <w:trHeight w:val="473"/>
          <w:tblCellSpacing w:w="7" w:type="dxa"/>
          <w:jc w:val="center"/>
        </w:trPr>
        <w:tc>
          <w:tcPr>
            <w:tcW w:w="0" w:type="auto"/>
            <w:vAlign w:val="center"/>
          </w:tcPr>
          <w:p w14:paraId="0FEA41BE"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28E8CA40"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05A3C3E2"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769E6547"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20DB0683" w14:textId="77777777" w:rsidTr="003D2146">
        <w:trPr>
          <w:trHeight w:val="503"/>
          <w:tblCellSpacing w:w="7" w:type="dxa"/>
          <w:jc w:val="center"/>
        </w:trPr>
        <w:tc>
          <w:tcPr>
            <w:tcW w:w="0" w:type="auto"/>
            <w:vAlign w:val="center"/>
          </w:tcPr>
          <w:p w14:paraId="61BBBA09"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79DCDD4F"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29230B13"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406C969E"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7BE4513C" w14:textId="77777777" w:rsidTr="003D2146">
        <w:trPr>
          <w:trHeight w:val="281"/>
          <w:tblCellSpacing w:w="7" w:type="dxa"/>
          <w:jc w:val="center"/>
        </w:trPr>
        <w:tc>
          <w:tcPr>
            <w:tcW w:w="0" w:type="auto"/>
            <w:vAlign w:val="center"/>
          </w:tcPr>
          <w:p w14:paraId="0D95A4A3"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40D9BAE9"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010D6DC7"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7B390BE2" w14:textId="77777777" w:rsidR="00BB28C8" w:rsidRDefault="00BB28C8" w:rsidP="00BB28C8">
      <w:pPr>
        <w:rPr>
          <w:rFonts w:ascii="GHEA Grapalat" w:hAnsi="GHEA Grapalat" w:cs="Sylfaen"/>
          <w:b/>
        </w:rPr>
      </w:pPr>
      <w:r>
        <w:rPr>
          <w:rFonts w:ascii="GHEA Grapalat" w:hAnsi="GHEA Grapalat" w:cs="Sylfaen"/>
          <w:b/>
        </w:rPr>
        <w:br w:type="page"/>
      </w:r>
    </w:p>
    <w:p w14:paraId="5689DDD4"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020FF5A5"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394F766F" w14:textId="77777777" w:rsidR="00BB28C8" w:rsidRPr="009F3DC7" w:rsidRDefault="00BB28C8" w:rsidP="00BB28C8">
      <w:pPr>
        <w:widowControl w:val="0"/>
        <w:spacing w:after="160" w:line="360" w:lineRule="auto"/>
        <w:jc w:val="center"/>
        <w:rPr>
          <w:rFonts w:ascii="GHEA Grapalat" w:hAnsi="GHEA Grapalat" w:cs="Sylfaen"/>
        </w:rPr>
      </w:pPr>
    </w:p>
    <w:p w14:paraId="387F62B5"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09FA9731" w14:textId="77777777"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6D86F9AE" w14:textId="77777777"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14:paraId="6E2581F8"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2FF7E761"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54743773"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09800DFF"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0A5B39A"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3FE7C4C1"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39740797"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3353FFC7" w14:textId="77777777"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5D14C245"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888398E"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45BAF5ED"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06DA810"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9D51CDF"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FC14D2F"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6A241A65"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0797232"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3E1EAD9F"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9F79536"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0AEDA056"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6159679"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053A4427"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7553561" w14:textId="77777777" w:rsidR="00BB28C8" w:rsidRPr="00C8328C" w:rsidRDefault="00BB28C8" w:rsidP="003D2146">
            <w:pPr>
              <w:widowControl w:val="0"/>
              <w:spacing w:after="120"/>
              <w:rPr>
                <w:rFonts w:ascii="GHEA Grapalat" w:hAnsi="GHEA Grapalat" w:cs="Sylfaen"/>
                <w:sz w:val="16"/>
                <w:szCs w:val="16"/>
              </w:rPr>
            </w:pPr>
          </w:p>
        </w:tc>
      </w:tr>
    </w:tbl>
    <w:p w14:paraId="592CAB67" w14:textId="77777777"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21B8760C"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3C9565DA" w14:textId="77777777" w:rsidR="00BB28C8" w:rsidRDefault="00BB28C8" w:rsidP="00BB28C8">
      <w:pPr>
        <w:rPr>
          <w:rFonts w:ascii="GHEA Grapalat" w:hAnsi="GHEA Grapalat"/>
        </w:rPr>
      </w:pPr>
      <w:r>
        <w:rPr>
          <w:rFonts w:ascii="GHEA Grapalat" w:hAnsi="GHEA Grapalat"/>
        </w:rPr>
        <w:br w:type="page"/>
      </w:r>
    </w:p>
    <w:p w14:paraId="4A713E93"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757A7A32"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4C1D30F" w14:textId="77777777" w:rsidTr="003D2146">
        <w:tc>
          <w:tcPr>
            <w:tcW w:w="4785" w:type="dxa"/>
          </w:tcPr>
          <w:p w14:paraId="76AEC679"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2A0108F8"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1ACAAC6F" w14:textId="77777777"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6C45EAD3" w14:textId="77777777"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7BD3068A" w14:textId="77777777" w:rsidTr="003D2146">
        <w:trPr>
          <w:tblCellSpacing w:w="7" w:type="dxa"/>
          <w:jc w:val="center"/>
        </w:trPr>
        <w:tc>
          <w:tcPr>
            <w:tcW w:w="0" w:type="auto"/>
            <w:vAlign w:val="center"/>
          </w:tcPr>
          <w:p w14:paraId="514E8BF3" w14:textId="77777777"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4D5BC750"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54FA2054"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1AB70F4F"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50741EFD" w14:textId="77777777" w:rsidTr="003D2146">
        <w:trPr>
          <w:tblCellSpacing w:w="7" w:type="dxa"/>
          <w:jc w:val="center"/>
        </w:trPr>
        <w:tc>
          <w:tcPr>
            <w:tcW w:w="0" w:type="auto"/>
            <w:vAlign w:val="center"/>
          </w:tcPr>
          <w:p w14:paraId="69AEC8DA"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715C429C" w14:textId="77777777"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7B745EB1"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3A61AE9A"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11D5AFF9"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14:paraId="4DCC91B0"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3BFDE98D" w14:textId="77777777"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4E617" w14:textId="77777777" w:rsidR="004C190A" w:rsidRDefault="004C190A">
      <w:r>
        <w:separator/>
      </w:r>
    </w:p>
  </w:endnote>
  <w:endnote w:type="continuationSeparator" w:id="0">
    <w:p w14:paraId="0EAD9562" w14:textId="77777777" w:rsidR="004C190A" w:rsidRDefault="004C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78B3127E" w14:textId="56411119" w:rsidR="009D0A6F" w:rsidRPr="003E450C" w:rsidRDefault="009D0A6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63BD7">
          <w:rPr>
            <w:rFonts w:ascii="GHEA Grapalat" w:hAnsi="GHEA Grapalat"/>
            <w:noProof/>
            <w:sz w:val="24"/>
            <w:szCs w:val="24"/>
          </w:rPr>
          <w:t>64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62189" w14:textId="77777777" w:rsidR="004C190A" w:rsidRDefault="004C190A">
      <w:r>
        <w:separator/>
      </w:r>
    </w:p>
  </w:footnote>
  <w:footnote w:type="continuationSeparator" w:id="0">
    <w:p w14:paraId="5BBE8D38" w14:textId="77777777" w:rsidR="004C190A" w:rsidRDefault="004C190A">
      <w:r>
        <w:continuationSeparator/>
      </w:r>
    </w:p>
  </w:footnote>
  <w:footnote w:id="1">
    <w:p w14:paraId="16F58D2F" w14:textId="77777777" w:rsidR="009D0A6F" w:rsidRPr="00793343" w:rsidRDefault="009D0A6F"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14:paraId="6535F813" w14:textId="77777777" w:rsidR="009D0A6F" w:rsidRPr="008842CE" w:rsidRDefault="009D0A6F"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627ACCFD" w14:textId="77777777" w:rsidR="009D0A6F" w:rsidRPr="00541313" w:rsidRDefault="009D0A6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1C16E8D1" w14:textId="77777777" w:rsidR="009D0A6F" w:rsidRDefault="009D0A6F"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5EE6AC6" w14:textId="77777777" w:rsidR="009D0A6F" w:rsidRDefault="009D0A6F"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6830766" w14:textId="77777777" w:rsidR="009D0A6F" w:rsidRDefault="009D0A6F"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3BBF82E3" w14:textId="77777777" w:rsidR="009D0A6F" w:rsidRPr="00D3436F" w:rsidRDefault="009D0A6F"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3D0D0619" w14:textId="77777777" w:rsidR="009D0A6F" w:rsidRPr="008842CE" w:rsidRDefault="009D0A6F" w:rsidP="001831C4">
      <w:pPr>
        <w:pStyle w:val="af2"/>
        <w:widowControl w:val="0"/>
        <w:jc w:val="both"/>
        <w:rPr>
          <w:rFonts w:ascii="GHEA Grapalat" w:hAnsi="GHEA Grapalat"/>
          <w:lang w:val="af-ZA"/>
        </w:rPr>
      </w:pPr>
    </w:p>
    <w:p w14:paraId="37AFB96F" w14:textId="77777777" w:rsidR="009D0A6F" w:rsidRPr="008842CE" w:rsidRDefault="009D0A6F" w:rsidP="008842CE">
      <w:pPr>
        <w:pStyle w:val="af2"/>
        <w:widowControl w:val="0"/>
        <w:jc w:val="both"/>
        <w:rPr>
          <w:rFonts w:ascii="GHEA Grapalat" w:hAnsi="GHEA Grapalat"/>
          <w:lang w:val="af-ZA"/>
        </w:rPr>
      </w:pPr>
    </w:p>
  </w:footnote>
  <w:footnote w:id="4">
    <w:p w14:paraId="6B69B4AF" w14:textId="77777777" w:rsidR="009D0A6F" w:rsidRPr="00CD6B60" w:rsidRDefault="009D0A6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14583DA" w14:textId="77777777" w:rsidR="009D0A6F" w:rsidRPr="00CD6B60" w:rsidRDefault="009D0A6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72E019C9" w14:textId="77777777" w:rsidR="009D0A6F" w:rsidRPr="00CD6B60" w:rsidRDefault="009D0A6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A4A1AD3" w14:textId="77777777" w:rsidR="009D0A6F" w:rsidRPr="00CD6B60" w:rsidRDefault="009D0A6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27F3CC39" w14:textId="77777777" w:rsidR="009D0A6F" w:rsidRDefault="009D0A6F"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4EEE69B1" w14:textId="77777777" w:rsidR="009D0A6F" w:rsidRDefault="009D0A6F"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2B5993FA" w14:textId="77777777" w:rsidR="009D0A6F" w:rsidRPr="009E2596" w:rsidRDefault="009D0A6F"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268EAE25" w14:textId="77777777" w:rsidR="009D0A6F" w:rsidRPr="008842CE" w:rsidRDefault="009D0A6F" w:rsidP="008842CE">
      <w:pPr>
        <w:pStyle w:val="af2"/>
        <w:widowControl w:val="0"/>
        <w:jc w:val="both"/>
        <w:rPr>
          <w:rFonts w:ascii="GHEA Grapalat" w:hAnsi="GHEA Grapalat"/>
          <w:lang w:val="af-ZA"/>
        </w:rPr>
      </w:pPr>
      <w:r>
        <w:rPr>
          <w:rStyle w:val="af6"/>
        </w:rPr>
        <w:t>7</w:t>
      </w:r>
      <w:r w:rsidRPr="008842CE">
        <w:rPr>
          <w:rFonts w:ascii="GHEA Grapalat" w:hAnsi="GHEA Grapalat"/>
        </w:rP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7">
    <w:p w14:paraId="4ABB907E" w14:textId="77777777" w:rsidR="009D0A6F" w:rsidRPr="003B5BE3" w:rsidRDefault="009D0A6F" w:rsidP="00822F33">
      <w:pPr>
        <w:pStyle w:val="af2"/>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18A2FD74" w14:textId="77777777" w:rsidR="009D0A6F" w:rsidRDefault="009D0A6F" w:rsidP="00AF1F59">
      <w:pPr>
        <w:pStyle w:val="af2"/>
        <w:jc w:val="both"/>
        <w:rPr>
          <w:rFonts w:asciiTheme="minorHAnsi" w:hAnsiTheme="minorHAnsi"/>
        </w:rPr>
      </w:pPr>
    </w:p>
    <w:p w14:paraId="3FE21026" w14:textId="77777777" w:rsidR="009D0A6F" w:rsidRPr="00D3436F" w:rsidRDefault="009D0A6F"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E9266CE" w14:textId="77777777" w:rsidR="009D0A6F" w:rsidRPr="000811C1" w:rsidRDefault="009D0A6F">
      <w:pPr>
        <w:pStyle w:val="af2"/>
        <w:rPr>
          <w:rFonts w:asciiTheme="minorHAnsi" w:hAnsiTheme="minorHAnsi"/>
        </w:rPr>
      </w:pPr>
    </w:p>
  </w:footnote>
  <w:footnote w:id="8">
    <w:p w14:paraId="317EE758" w14:textId="77777777" w:rsidR="009D0A6F" w:rsidRPr="00810F23" w:rsidRDefault="009D0A6F">
      <w:pPr>
        <w:pStyle w:val="af2"/>
        <w:rPr>
          <w:rFonts w:ascii="Times New Roman" w:hAnsi="Times New Roman"/>
        </w:rPr>
      </w:pPr>
      <w:r>
        <w:rPr>
          <w:rStyle w:val="af6"/>
        </w:rPr>
        <w:t>9</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9">
    <w:p w14:paraId="6C7DF422" w14:textId="77777777" w:rsidR="009D0A6F" w:rsidRPr="0087711E" w:rsidRDefault="009D0A6F" w:rsidP="00705B55">
      <w:pPr>
        <w:pStyle w:val="af2"/>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370B9C09" w14:textId="77777777" w:rsidR="009D0A6F" w:rsidRPr="0087711E" w:rsidRDefault="009D0A6F" w:rsidP="00B351F5">
      <w:pPr>
        <w:pStyle w:val="af2"/>
      </w:pPr>
      <w:r w:rsidRPr="0087711E">
        <w:rPr>
          <w:rStyle w:val="af6"/>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536DDD76" w14:textId="77777777" w:rsidR="009D0A6F" w:rsidRPr="002A3375" w:rsidRDefault="009D0A6F" w:rsidP="002A3375">
      <w:pPr>
        <w:pStyle w:val="af2"/>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закупаемых в рамках данной процедуры работ 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10">
    <w:p w14:paraId="38D5C9B1" w14:textId="77777777" w:rsidR="009D0A6F" w:rsidRPr="00FE2AA4" w:rsidRDefault="009D0A6F" w:rsidP="003B0A22">
      <w:pPr>
        <w:pStyle w:val="af2"/>
        <w:rPr>
          <w:rFonts w:asciiTheme="minorHAnsi" w:hAnsiTheme="minorHAnsi"/>
          <w:i/>
        </w:rPr>
      </w:pPr>
      <w:r w:rsidRPr="00FE2AA4">
        <w:rPr>
          <w:rStyle w:val="af6"/>
          <w:i/>
        </w:rPr>
        <w:t>11</w:t>
      </w:r>
      <w:r w:rsidRPr="00FE2AA4">
        <w:rPr>
          <w:i/>
        </w:rPr>
        <w:t xml:space="preserve"> </w:t>
      </w:r>
      <w:r w:rsidRPr="00FE2AA4">
        <w:rPr>
          <w:rFonts w:asciiTheme="minorHAnsi" w:hAnsiTheme="minorHAnsi"/>
          <w:i/>
        </w:rPr>
        <w:t>Устанавливается заказчиком.</w:t>
      </w:r>
    </w:p>
  </w:footnote>
  <w:footnote w:id="11">
    <w:p w14:paraId="7CA74C43" w14:textId="77777777" w:rsidR="009D0A6F" w:rsidRPr="008842CE" w:rsidRDefault="009D0A6F" w:rsidP="0093610F">
      <w:pPr>
        <w:pStyle w:val="af2"/>
        <w:widowControl w:val="0"/>
        <w:jc w:val="both"/>
        <w:rPr>
          <w:rFonts w:ascii="GHEA Grapalat" w:hAnsi="GHEA Grapalat"/>
          <w:lang w:val="af-ZA"/>
        </w:rPr>
      </w:pPr>
      <w:r>
        <w:rPr>
          <w:rStyle w:val="af6"/>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92592B0" w14:textId="77777777" w:rsidR="009D0A6F" w:rsidRPr="000811C1" w:rsidRDefault="009D0A6F">
      <w:pPr>
        <w:pStyle w:val="af2"/>
        <w:rPr>
          <w:lang w:val="af-ZA"/>
        </w:rPr>
      </w:pPr>
    </w:p>
  </w:footnote>
  <w:footnote w:id="12">
    <w:p w14:paraId="71793696" w14:textId="77777777" w:rsidR="009D0A6F" w:rsidRPr="00BD16E0" w:rsidRDefault="009D0A6F" w:rsidP="00BA4026">
      <w:pPr>
        <w:pStyle w:val="af2"/>
        <w:jc w:val="both"/>
        <w:rPr>
          <w:rFonts w:ascii="GHEA Grapalat" w:hAnsi="GHEA Grapalat"/>
          <w:i/>
          <w:sz w:val="18"/>
          <w:szCs w:val="18"/>
        </w:rPr>
      </w:pPr>
      <w:r w:rsidRPr="00BD16E0">
        <w:rPr>
          <w:rStyle w:val="af6"/>
          <w:sz w:val="18"/>
          <w:szCs w:val="18"/>
        </w:rPr>
        <w:t>13</w:t>
      </w:r>
      <w:r w:rsidRPr="00BD16E0">
        <w:rPr>
          <w:rFonts w:ascii="GHEA Grapalat" w:hAnsi="GHEA Grapalat"/>
          <w:i/>
          <w:sz w:val="18"/>
          <w:szCs w:val="18"/>
        </w:rPr>
        <w:t xml:space="preserve"> Если:</w:t>
      </w:r>
    </w:p>
    <w:p w14:paraId="523011BA" w14:textId="77777777" w:rsidR="009D0A6F" w:rsidRPr="000C5D3D" w:rsidRDefault="009D0A6F" w:rsidP="00BA4026">
      <w:pPr>
        <w:pStyle w:val="af2"/>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1924E284" w14:textId="77777777" w:rsidR="009D0A6F" w:rsidRPr="0092041F" w:rsidRDefault="009D0A6F" w:rsidP="00BA4026">
      <w:pPr>
        <w:pStyle w:val="af2"/>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712A28B" w14:textId="77777777" w:rsidR="009D0A6F" w:rsidRPr="0092041F" w:rsidRDefault="009D0A6F" w:rsidP="00C67FAB">
      <w:pPr>
        <w:pStyle w:val="af2"/>
        <w:jc w:val="both"/>
        <w:rPr>
          <w:rFonts w:ascii="GHEA Grapalat" w:hAnsi="GHEA Grapalat"/>
          <w:i/>
        </w:rPr>
      </w:pPr>
    </w:p>
  </w:footnote>
  <w:footnote w:id="13">
    <w:p w14:paraId="60F27800" w14:textId="77777777" w:rsidR="009D0A6F" w:rsidRPr="00511966" w:rsidRDefault="009D0A6F" w:rsidP="00C67FAB">
      <w:pPr>
        <w:pStyle w:val="af2"/>
        <w:jc w:val="both"/>
        <w:rPr>
          <w:rFonts w:ascii="GHEA Grapalat" w:hAnsi="GHEA Grapalat"/>
          <w:i/>
        </w:rPr>
      </w:pPr>
      <w:r>
        <w:rPr>
          <w:rStyle w:val="af6"/>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4">
    <w:p w14:paraId="4D52C914" w14:textId="77777777" w:rsidR="009D0A6F" w:rsidRPr="00A31673" w:rsidRDefault="009D0A6F">
      <w:pPr>
        <w:pStyle w:val="af2"/>
      </w:pPr>
      <w:r>
        <w:rPr>
          <w:rStyle w:val="af6"/>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14:paraId="7BF8D077" w14:textId="77777777" w:rsidR="009D0A6F" w:rsidRPr="00DE7706" w:rsidRDefault="009D0A6F">
      <w:pPr>
        <w:pStyle w:val="af2"/>
      </w:pPr>
      <w:r>
        <w:rPr>
          <w:rStyle w:val="af6"/>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6">
    <w:p w14:paraId="1362667C" w14:textId="77777777" w:rsidR="009D0A6F" w:rsidRPr="00810F23" w:rsidRDefault="009D0A6F" w:rsidP="00A41F94">
      <w:pPr>
        <w:pStyle w:val="af2"/>
        <w:rPr>
          <w:rFonts w:ascii="Times New Roman" w:hAnsi="Times New Roman"/>
        </w:rPr>
      </w:pPr>
      <w:r>
        <w:rPr>
          <w:rStyle w:val="af6"/>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41026343" w14:textId="77777777" w:rsidR="009D0A6F" w:rsidRPr="005F2C25" w:rsidRDefault="009D0A6F">
      <w:pPr>
        <w:pStyle w:val="af2"/>
        <w:rPr>
          <w:rFonts w:ascii="Times New Roman" w:hAnsi="Times New Roman"/>
        </w:rPr>
      </w:pPr>
    </w:p>
  </w:footnote>
  <w:footnote w:id="17">
    <w:p w14:paraId="2D0CF09F" w14:textId="77777777" w:rsidR="009D0A6F" w:rsidRDefault="009D0A6F" w:rsidP="006B3E56">
      <w:pPr>
        <w:jc w:val="both"/>
      </w:pPr>
    </w:p>
    <w:p w14:paraId="6477C1CD" w14:textId="77777777" w:rsidR="009D0A6F" w:rsidRPr="00A006D6" w:rsidRDefault="009D0A6F" w:rsidP="00F5644B">
      <w:pPr>
        <w:jc w:val="both"/>
        <w:rPr>
          <w:rFonts w:asciiTheme="minorHAnsi" w:hAnsiTheme="minorHAnsi"/>
          <w:i/>
          <w:sz w:val="20"/>
          <w:szCs w:val="20"/>
          <w:lang w:val="af-ZA"/>
        </w:rPr>
      </w:pPr>
      <w:r>
        <w:rPr>
          <w:rStyle w:val="af6"/>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6152BE98" w14:textId="77777777" w:rsidR="009D0A6F" w:rsidRPr="00A006D6" w:rsidRDefault="009D0A6F" w:rsidP="00F5644B">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14:paraId="3E66C75A" w14:textId="77777777" w:rsidR="009D0A6F" w:rsidRPr="00A006D6" w:rsidRDefault="009D0A6F" w:rsidP="00F5644B">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07FAA463" w14:textId="77777777" w:rsidR="009D0A6F" w:rsidRPr="00A006D6" w:rsidRDefault="009D0A6F" w:rsidP="006B3E56">
      <w:pPr>
        <w:pStyle w:val="af2"/>
        <w:rPr>
          <w:rFonts w:asciiTheme="minorHAnsi" w:hAnsiTheme="minorHAnsi"/>
          <w:i/>
          <w:lang w:val="af-ZA"/>
        </w:rPr>
      </w:pPr>
    </w:p>
  </w:footnote>
  <w:footnote w:id="18">
    <w:p w14:paraId="35811187" w14:textId="77777777" w:rsidR="009D0A6F" w:rsidRPr="00A006D6" w:rsidRDefault="009D0A6F">
      <w:pPr>
        <w:pStyle w:val="af2"/>
        <w:rPr>
          <w:ins w:id="11" w:author="Inesa Kocharyan" w:date="2021-09-01T12:05:00Z"/>
          <w:rFonts w:asciiTheme="minorHAnsi" w:hAnsiTheme="minorHAnsi"/>
          <w:b/>
          <w:i/>
        </w:rPr>
      </w:pPr>
      <w:r w:rsidRPr="00A006D6">
        <w:rPr>
          <w:rStyle w:val="af6"/>
          <w:i/>
        </w:rPr>
        <w:t>***</w:t>
      </w:r>
      <w:r w:rsidRPr="00A006D6">
        <w:rPr>
          <w:i/>
        </w:rPr>
        <w:t xml:space="preserve"> </w:t>
      </w:r>
      <w:r w:rsidRPr="00A006D6">
        <w:rPr>
          <w:rFonts w:asciiTheme="minorHAnsi" w:hAnsiTheme="minorHAnsi"/>
          <w:b/>
          <w:i/>
        </w:rPr>
        <w:t>Если предметом закупок не являются строительные работы, то данный абзац и Приложение 1.1 исключаются.</w:t>
      </w:r>
    </w:p>
    <w:p w14:paraId="338A3E49" w14:textId="77777777" w:rsidR="009D0A6F" w:rsidRPr="00990559" w:rsidRDefault="009D0A6F">
      <w:pPr>
        <w:pStyle w:val="af2"/>
        <w:rPr>
          <w:rFonts w:ascii="Sylfaen" w:hAnsi="Sylfaen"/>
          <w:lang w:val="hy-AM"/>
        </w:rPr>
      </w:pPr>
    </w:p>
  </w:footnote>
  <w:footnote w:id="19">
    <w:p w14:paraId="4861100D" w14:textId="77777777" w:rsidR="009D0A6F" w:rsidRPr="00DC619D" w:rsidRDefault="009D0A6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0">
    <w:p w14:paraId="1048A10C" w14:textId="77777777" w:rsidR="009D0A6F" w:rsidRPr="00D3436F" w:rsidRDefault="009D0A6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4D56F99D" w14:textId="77777777" w:rsidR="009D0A6F" w:rsidRPr="00D3436F" w:rsidRDefault="009D0A6F">
      <w:pPr>
        <w:pStyle w:val="af2"/>
        <w:rPr>
          <w:lang w:val="es-ES"/>
        </w:rPr>
      </w:pPr>
    </w:p>
  </w:footnote>
  <w:footnote w:id="21">
    <w:p w14:paraId="1CB2D4FA" w14:textId="77777777" w:rsidR="009D0A6F" w:rsidRPr="00416905" w:rsidRDefault="009D0A6F">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13A1459A" w14:textId="77777777" w:rsidR="009D0A6F" w:rsidRPr="00000327" w:rsidRDefault="009D0A6F"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2CF7E310" w14:textId="77777777" w:rsidR="009D0A6F" w:rsidRPr="00601148" w:rsidRDefault="009D0A6F" w:rsidP="00416905">
      <w:pPr>
        <w:pStyle w:val="af2"/>
        <w:jc w:val="both"/>
      </w:pPr>
    </w:p>
  </w:footnote>
  <w:footnote w:id="22">
    <w:p w14:paraId="3CCEA68B" w14:textId="77777777" w:rsidR="009D0A6F" w:rsidRPr="00217344" w:rsidRDefault="009D0A6F"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357D80BA" w14:textId="77777777" w:rsidR="009D0A6F" w:rsidRPr="00217344" w:rsidRDefault="009D0A6F"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3D98267C" w14:textId="77777777" w:rsidR="009D0A6F" w:rsidRPr="00124BE9" w:rsidRDefault="009D0A6F"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110942E2" w14:textId="77777777" w:rsidR="009D0A6F" w:rsidRPr="00124BE9" w:rsidRDefault="009D0A6F" w:rsidP="00BB28C8">
      <w:pPr>
        <w:pStyle w:val="af2"/>
        <w:widowControl w:val="0"/>
        <w:jc w:val="both"/>
        <w:rPr>
          <w:rFonts w:ascii="GHEA Grapalat" w:hAnsi="GHEA Grapalat"/>
          <w:lang w:val="hy-AM"/>
        </w:rPr>
      </w:pPr>
    </w:p>
  </w:footnote>
  <w:footnote w:id="25">
    <w:p w14:paraId="10DEEFAD" w14:textId="77777777" w:rsidR="009D0A6F" w:rsidRPr="0000511B" w:rsidRDefault="009D0A6F" w:rsidP="00BB28C8">
      <w:pPr>
        <w:pStyle w:val="af2"/>
        <w:widowControl w:val="0"/>
        <w:jc w:val="both"/>
        <w:rPr>
          <w:rFonts w:ascii="GHEA Grapalat" w:hAnsi="GHEA Grapalat"/>
          <w:i/>
          <w:sz w:val="18"/>
          <w:szCs w:val="18"/>
        </w:rPr>
      </w:pPr>
      <w:r w:rsidRPr="0000511B">
        <w:rPr>
          <w:rStyle w:val="af6"/>
          <w:sz w:val="18"/>
          <w:szCs w:val="18"/>
        </w:rPr>
        <w:t>29</w:t>
      </w:r>
      <w:r w:rsidRPr="0000511B">
        <w:rPr>
          <w:rFonts w:ascii="GHEA Grapalat" w:hAnsi="GHEA Grapalat"/>
          <w:sz w:val="18"/>
          <w:szCs w:val="18"/>
        </w:rPr>
        <w:t xml:space="preserve"> </w:t>
      </w:r>
      <w:r w:rsidRPr="0000511B">
        <w:rPr>
          <w:rFonts w:ascii="GHEA Grapalat" w:hAnsi="GHEA Grapalat"/>
          <w:i/>
          <w:sz w:val="18"/>
          <w:szCs w:val="18"/>
        </w:rPr>
        <w:t>Если Подрядчик представил ценовое предложение без НДС, то при заключении договора из настоящего пункта исключаются слова "из которых ______ (__________) драмов РА составляют НДС".</w:t>
      </w:r>
    </w:p>
    <w:p w14:paraId="539D76C5" w14:textId="77777777" w:rsidR="009D0A6F" w:rsidRPr="0000511B" w:rsidRDefault="009D0A6F" w:rsidP="00BB28C8">
      <w:pPr>
        <w:pStyle w:val="af2"/>
        <w:widowControl w:val="0"/>
        <w:jc w:val="both"/>
        <w:rPr>
          <w:rFonts w:ascii="GHEA Grapalat" w:hAnsi="GHEA Grapalat"/>
        </w:rPr>
      </w:pPr>
      <w:r w:rsidRPr="0000511B">
        <w:rPr>
          <w:rFonts w:ascii="GHEA Grapalat" w:hAnsi="GHEA Grapalat"/>
          <w:i/>
          <w:sz w:val="18"/>
          <w:szCs w:val="18"/>
          <w:vertAlign w:val="superscript"/>
        </w:rPr>
        <w:t>29.1</w:t>
      </w:r>
      <w:r w:rsidRPr="0000511B">
        <w:rPr>
          <w:rFonts w:ascii="GHEA Grapalat" w:hAnsi="GHEA Grapalat"/>
          <w:i/>
          <w:sz w:val="18"/>
          <w:szCs w:val="18"/>
        </w:rPr>
        <w:t xml:space="preserve"> Пункт 2 пункта 5.1.1. исключается из проекта договора, если предметом закупки не является</w:t>
      </w:r>
      <w:r w:rsidRPr="00C8334C">
        <w:rPr>
          <w:rFonts w:ascii="GHEA Grapalat" w:hAnsi="GHEA Grapalat"/>
          <w:i/>
        </w:rPr>
        <w:t xml:space="preserve"> </w:t>
      </w:r>
      <w:r w:rsidRPr="0000511B">
        <w:rPr>
          <w:rFonts w:ascii="GHEA Grapalat" w:hAnsi="GHEA Grapalat"/>
          <w:i/>
          <w:sz w:val="18"/>
          <w:szCs w:val="18"/>
        </w:rPr>
        <w:t>строительная программа.</w:t>
      </w:r>
    </w:p>
  </w:footnote>
  <w:footnote w:id="26">
    <w:p w14:paraId="0378BD8D" w14:textId="77777777" w:rsidR="009D0A6F" w:rsidRPr="00EB336B" w:rsidRDefault="009D0A6F" w:rsidP="00D63D97">
      <w:pPr>
        <w:pStyle w:val="af2"/>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 xml:space="preserve">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w:t>
      </w:r>
      <w:proofErr w:type="spellStart"/>
      <w:r w:rsidRPr="00F77F4C">
        <w:rPr>
          <w:rFonts w:ascii="GHEA Grapalat" w:hAnsi="GHEA Grapalat"/>
          <w:i/>
        </w:rPr>
        <w:t>oплаты</w:t>
      </w:r>
      <w:proofErr w:type="spellEnd"/>
      <w:r w:rsidRPr="00F77F4C">
        <w:rPr>
          <w:rFonts w:ascii="GHEA Grapalat" w:hAnsi="GHEA Grapalat"/>
          <w:i/>
        </w:rPr>
        <w:t xml:space="preserve"> настоящего Договора, в течение пяти рабочих дней.»</w:t>
      </w:r>
    </w:p>
    <w:p w14:paraId="4A0C8D6F" w14:textId="77777777" w:rsidR="009D0A6F" w:rsidRPr="00F77F4C" w:rsidRDefault="009D0A6F" w:rsidP="00BB28C8">
      <w:pPr>
        <w:pStyle w:val="af2"/>
        <w:jc w:val="both"/>
        <w:rPr>
          <w:rFonts w:ascii="GHEA Grapalat" w:hAnsi="GHEA Grapalat"/>
          <w:i/>
        </w:rPr>
      </w:pPr>
      <w:r>
        <w:rPr>
          <w:rStyle w:val="af6"/>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E9AB28A" w14:textId="77777777" w:rsidR="009D0A6F" w:rsidRPr="00F77F4C" w:rsidRDefault="009D0A6F" w:rsidP="00BB28C8">
      <w:pPr>
        <w:pStyle w:val="af2"/>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14:paraId="6FC04274" w14:textId="77777777" w:rsidR="009D0A6F" w:rsidRPr="004078D0" w:rsidRDefault="009D0A6F" w:rsidP="00BB28C8">
      <w:pPr>
        <w:pStyle w:val="af2"/>
        <w:widowControl w:val="0"/>
        <w:jc w:val="both"/>
        <w:rPr>
          <w:rFonts w:ascii="GHEA Grapalat" w:hAnsi="GHEA Grapalat"/>
          <w:sz w:val="2"/>
          <w:szCs w:val="2"/>
          <w:lang w:val="hy-AM"/>
        </w:rPr>
      </w:pPr>
    </w:p>
    <w:p w14:paraId="3DC252AD" w14:textId="77777777" w:rsidR="009D0A6F" w:rsidRPr="004078D0" w:rsidRDefault="009D0A6F" w:rsidP="00BB28C8">
      <w:pPr>
        <w:pStyle w:val="af2"/>
        <w:widowControl w:val="0"/>
        <w:jc w:val="both"/>
        <w:rPr>
          <w:rFonts w:ascii="GHEA Grapalat" w:hAnsi="GHEA Grapalat"/>
          <w:sz w:val="2"/>
          <w:szCs w:val="2"/>
          <w:lang w:val="hy-AM"/>
        </w:rPr>
      </w:pPr>
    </w:p>
  </w:footnote>
  <w:footnote w:id="27">
    <w:p w14:paraId="62EA9E79" w14:textId="77777777" w:rsidR="009D0A6F" w:rsidRPr="00124BE9" w:rsidRDefault="009D0A6F"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8">
    <w:p w14:paraId="5DCE69D0" w14:textId="77777777" w:rsidR="009D0A6F" w:rsidRPr="00124BE9" w:rsidRDefault="009D0A6F" w:rsidP="00BB28C8">
      <w:pPr>
        <w:pStyle w:val="af2"/>
        <w:widowControl w:val="0"/>
        <w:jc w:val="both"/>
        <w:rPr>
          <w:rFonts w:ascii="GHEA Grapalat" w:hAnsi="GHEA Grapalat"/>
          <w:lang w:val="hy-AM"/>
        </w:rPr>
      </w:pPr>
      <w:r>
        <w:rPr>
          <w:rStyle w:val="af6"/>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9">
    <w:p w14:paraId="52BE32F1" w14:textId="77777777" w:rsidR="009D0A6F" w:rsidRPr="00124BE9" w:rsidRDefault="009D0A6F" w:rsidP="00BB28C8">
      <w:pPr>
        <w:pStyle w:val="af2"/>
        <w:widowControl w:val="0"/>
        <w:jc w:val="both"/>
        <w:rPr>
          <w:rFonts w:ascii="GHEA Grapalat" w:hAnsi="GHEA Grapalat"/>
          <w:lang w:val="hy-AM"/>
        </w:rPr>
      </w:pPr>
      <w:r>
        <w:rPr>
          <w:rStyle w:val="af6"/>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5B53458" w14:textId="77777777" w:rsidR="009D0A6F" w:rsidRPr="001C4E24" w:rsidRDefault="009D0A6F" w:rsidP="00BB28C8">
      <w:pPr>
        <w:pStyle w:val="af2"/>
        <w:rPr>
          <w:lang w:val="hy-AM"/>
        </w:rPr>
      </w:pPr>
    </w:p>
  </w:footnote>
  <w:footnote w:id="30">
    <w:p w14:paraId="429F2D46" w14:textId="77777777" w:rsidR="009D0A6F" w:rsidRPr="00124BE9" w:rsidRDefault="009D0A6F" w:rsidP="00E277EE">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31">
    <w:p w14:paraId="6F98BF2D" w14:textId="77777777" w:rsidR="009D0A6F" w:rsidRPr="00124BE9" w:rsidRDefault="009D0A6F" w:rsidP="00E277EE">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25A0DA1"/>
    <w:multiLevelType w:val="hybridMultilevel"/>
    <w:tmpl w:val="B0400D92"/>
    <w:lvl w:ilvl="0" w:tplc="0B24A4F8">
      <w:start w:val="1"/>
      <w:numFmt w:val="decimal"/>
      <w:lvlText w:val="%1."/>
      <w:lvlJc w:val="left"/>
      <w:pPr>
        <w:ind w:left="720" w:hanging="360"/>
      </w:pPr>
      <w:rPr>
        <w:rFonts w:ascii="GHEA Grapalat" w:hAnsi="GHEA Grapalat"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2675BB"/>
    <w:multiLevelType w:val="hybridMultilevel"/>
    <w:tmpl w:val="D0A4BB3E"/>
    <w:lvl w:ilvl="0" w:tplc="D76610FA">
      <w:start w:val="1"/>
      <w:numFmt w:val="decimal"/>
      <w:lvlText w:val="%1."/>
      <w:lvlJc w:val="left"/>
      <w:pPr>
        <w:ind w:left="720" w:hanging="360"/>
      </w:pPr>
      <w:rPr>
        <w:rFonts w:ascii="GHEA Grapalat" w:hAnsi="GHEA Grapalat"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5B919B4"/>
    <w:multiLevelType w:val="hybridMultilevel"/>
    <w:tmpl w:val="D20E115A"/>
    <w:lvl w:ilvl="0" w:tplc="8D9E55F4">
      <w:start w:val="1"/>
      <w:numFmt w:val="decimal"/>
      <w:lvlText w:val="%1."/>
      <w:lvlJc w:val="left"/>
      <w:pPr>
        <w:ind w:left="720" w:hanging="360"/>
      </w:pPr>
      <w:rPr>
        <w:rFonts w:ascii="GHEA Grapalat" w:hAnsi="GHEA Grapalat"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424643"/>
    <w:multiLevelType w:val="hybridMultilevel"/>
    <w:tmpl w:val="5D307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77301593">
    <w:abstractNumId w:val="23"/>
  </w:num>
  <w:num w:numId="2" w16cid:durableId="1441991948">
    <w:abstractNumId w:val="10"/>
  </w:num>
  <w:num w:numId="3" w16cid:durableId="1499348775">
    <w:abstractNumId w:val="21"/>
  </w:num>
  <w:num w:numId="4" w16cid:durableId="1125463716">
    <w:abstractNumId w:val="16"/>
  </w:num>
  <w:num w:numId="5" w16cid:durableId="2020810263">
    <w:abstractNumId w:val="26"/>
  </w:num>
  <w:num w:numId="6" w16cid:durableId="1676542062">
    <w:abstractNumId w:val="23"/>
    <w:lvlOverride w:ilvl="0">
      <w:startOverride w:val="1"/>
    </w:lvlOverride>
    <w:lvlOverride w:ilvl="1"/>
    <w:lvlOverride w:ilvl="2"/>
    <w:lvlOverride w:ilvl="3"/>
    <w:lvlOverride w:ilvl="4"/>
    <w:lvlOverride w:ilvl="5"/>
    <w:lvlOverride w:ilvl="6"/>
    <w:lvlOverride w:ilvl="7"/>
    <w:lvlOverride w:ilvl="8"/>
  </w:num>
  <w:num w:numId="7" w16cid:durableId="7682796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738322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15368104">
    <w:abstractNumId w:val="18"/>
  </w:num>
  <w:num w:numId="10" w16cid:durableId="948775554">
    <w:abstractNumId w:val="4"/>
  </w:num>
  <w:num w:numId="11" w16cid:durableId="385691287">
    <w:abstractNumId w:val="8"/>
  </w:num>
  <w:num w:numId="12" w16cid:durableId="461728769">
    <w:abstractNumId w:val="34"/>
  </w:num>
  <w:num w:numId="13" w16cid:durableId="2134329442">
    <w:abstractNumId w:val="29"/>
  </w:num>
  <w:num w:numId="14" w16cid:durableId="1753547835">
    <w:abstractNumId w:val="13"/>
  </w:num>
  <w:num w:numId="15" w16cid:durableId="1158571617">
    <w:abstractNumId w:val="31"/>
  </w:num>
  <w:num w:numId="16" w16cid:durableId="359934944">
    <w:abstractNumId w:val="15"/>
  </w:num>
  <w:num w:numId="17" w16cid:durableId="1115100509">
    <w:abstractNumId w:val="5"/>
  </w:num>
  <w:num w:numId="18" w16cid:durableId="1423449807">
    <w:abstractNumId w:val="1"/>
  </w:num>
  <w:num w:numId="19" w16cid:durableId="2027710998">
    <w:abstractNumId w:val="17"/>
  </w:num>
  <w:num w:numId="20" w16cid:durableId="2129857582">
    <w:abstractNumId w:val="17"/>
  </w:num>
  <w:num w:numId="21" w16cid:durableId="11221908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0950671">
    <w:abstractNumId w:val="24"/>
  </w:num>
  <w:num w:numId="23" w16cid:durableId="1180001043">
    <w:abstractNumId w:val="7"/>
  </w:num>
  <w:num w:numId="24" w16cid:durableId="1378235028">
    <w:abstractNumId w:val="20"/>
  </w:num>
  <w:num w:numId="25" w16cid:durableId="777599213">
    <w:abstractNumId w:val="22"/>
  </w:num>
  <w:num w:numId="26" w16cid:durableId="522014563">
    <w:abstractNumId w:val="14"/>
  </w:num>
  <w:num w:numId="27" w16cid:durableId="1911963450">
    <w:abstractNumId w:val="6"/>
  </w:num>
  <w:num w:numId="28" w16cid:durableId="1739327833">
    <w:abstractNumId w:val="11"/>
  </w:num>
  <w:num w:numId="29" w16cid:durableId="336732874">
    <w:abstractNumId w:val="3"/>
  </w:num>
  <w:num w:numId="30" w16cid:durableId="2105832498">
    <w:abstractNumId w:val="2"/>
  </w:num>
  <w:num w:numId="31" w16cid:durableId="110825605">
    <w:abstractNumId w:val="0"/>
  </w:num>
  <w:num w:numId="32" w16cid:durableId="711341293">
    <w:abstractNumId w:val="9"/>
  </w:num>
  <w:num w:numId="33" w16cid:durableId="1494563578">
    <w:abstractNumId w:val="27"/>
  </w:num>
  <w:num w:numId="34" w16cid:durableId="1867332468">
    <w:abstractNumId w:val="25"/>
  </w:num>
  <w:num w:numId="35" w16cid:durableId="302471261">
    <w:abstractNumId w:val="30"/>
  </w:num>
  <w:num w:numId="36" w16cid:durableId="139270401">
    <w:abstractNumId w:val="12"/>
  </w:num>
  <w:num w:numId="37" w16cid:durableId="303196061">
    <w:abstractNumId w:val="33"/>
  </w:num>
  <w:num w:numId="38" w16cid:durableId="1974676040">
    <w:abstractNumId w:val="28"/>
  </w:num>
  <w:num w:numId="39" w16cid:durableId="1443183762">
    <w:abstractNumId w:val="19"/>
  </w:num>
  <w:num w:numId="40" w16cid:durableId="183521327">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349"/>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20D9"/>
    <w:rsid w:val="000330A3"/>
    <w:rsid w:val="00033946"/>
    <w:rsid w:val="00033B20"/>
    <w:rsid w:val="00033C85"/>
    <w:rsid w:val="00034CED"/>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07D"/>
    <w:rsid w:val="000763E5"/>
    <w:rsid w:val="00076EF4"/>
    <w:rsid w:val="00077062"/>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214C"/>
    <w:rsid w:val="000A323C"/>
    <w:rsid w:val="000A359E"/>
    <w:rsid w:val="000A37CE"/>
    <w:rsid w:val="000A4B60"/>
    <w:rsid w:val="000A4FC5"/>
    <w:rsid w:val="000A504A"/>
    <w:rsid w:val="000A5316"/>
    <w:rsid w:val="000A5B16"/>
    <w:rsid w:val="000A679A"/>
    <w:rsid w:val="000A6B75"/>
    <w:rsid w:val="000A72AD"/>
    <w:rsid w:val="000A7528"/>
    <w:rsid w:val="000B033F"/>
    <w:rsid w:val="000B0B17"/>
    <w:rsid w:val="000B259E"/>
    <w:rsid w:val="000B269D"/>
    <w:rsid w:val="000B2958"/>
    <w:rsid w:val="000B2CFA"/>
    <w:rsid w:val="000B33B2"/>
    <w:rsid w:val="000B3864"/>
    <w:rsid w:val="000B5C4B"/>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FFB"/>
    <w:rsid w:val="001126EC"/>
    <w:rsid w:val="0011340E"/>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157"/>
    <w:rsid w:val="00127380"/>
    <w:rsid w:val="00127520"/>
    <w:rsid w:val="00127646"/>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C6F"/>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6F5"/>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40EF"/>
    <w:rsid w:val="001B45A9"/>
    <w:rsid w:val="001B478E"/>
    <w:rsid w:val="001B6087"/>
    <w:rsid w:val="001B6FCF"/>
    <w:rsid w:val="001B708D"/>
    <w:rsid w:val="001C07C6"/>
    <w:rsid w:val="001C0849"/>
    <w:rsid w:val="001C1570"/>
    <w:rsid w:val="001C1C0C"/>
    <w:rsid w:val="001C301C"/>
    <w:rsid w:val="001C3ACB"/>
    <w:rsid w:val="001C3D83"/>
    <w:rsid w:val="001C3F6C"/>
    <w:rsid w:val="001C57DE"/>
    <w:rsid w:val="001C6221"/>
    <w:rsid w:val="001C6688"/>
    <w:rsid w:val="001C699B"/>
    <w:rsid w:val="001C76F7"/>
    <w:rsid w:val="001D0249"/>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5FF"/>
    <w:rsid w:val="001D78C5"/>
    <w:rsid w:val="001D7C24"/>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E6A"/>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C7C"/>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B02"/>
    <w:rsid w:val="00246C8C"/>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3B5"/>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35B"/>
    <w:rsid w:val="00286B40"/>
    <w:rsid w:val="00286CDB"/>
    <w:rsid w:val="0028726A"/>
    <w:rsid w:val="00290087"/>
    <w:rsid w:val="00290FFD"/>
    <w:rsid w:val="00291919"/>
    <w:rsid w:val="00291EFF"/>
    <w:rsid w:val="002920F1"/>
    <w:rsid w:val="002926D4"/>
    <w:rsid w:val="0029293C"/>
    <w:rsid w:val="00292C10"/>
    <w:rsid w:val="002931A8"/>
    <w:rsid w:val="00293A25"/>
    <w:rsid w:val="00293A76"/>
    <w:rsid w:val="002941F2"/>
    <w:rsid w:val="00294BD5"/>
    <w:rsid w:val="00294F67"/>
    <w:rsid w:val="00294FFF"/>
    <w:rsid w:val="0029515A"/>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04F"/>
    <w:rsid w:val="00307F3C"/>
    <w:rsid w:val="003101E4"/>
    <w:rsid w:val="00310A82"/>
    <w:rsid w:val="00310B6E"/>
    <w:rsid w:val="00310ED2"/>
    <w:rsid w:val="00311076"/>
    <w:rsid w:val="003117FE"/>
    <w:rsid w:val="00311C27"/>
    <w:rsid w:val="00312737"/>
    <w:rsid w:val="003141B6"/>
    <w:rsid w:val="00315C7C"/>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47"/>
    <w:rsid w:val="003347CE"/>
    <w:rsid w:val="0033571F"/>
    <w:rsid w:val="00335BA2"/>
    <w:rsid w:val="00335C2A"/>
    <w:rsid w:val="00335DAA"/>
    <w:rsid w:val="00336063"/>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96"/>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604"/>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1EF7"/>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243"/>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A22"/>
    <w:rsid w:val="003B0D6E"/>
    <w:rsid w:val="003B173D"/>
    <w:rsid w:val="003B1BC5"/>
    <w:rsid w:val="003B1FC0"/>
    <w:rsid w:val="003B1FE5"/>
    <w:rsid w:val="003B3302"/>
    <w:rsid w:val="003B3A13"/>
    <w:rsid w:val="003B3E74"/>
    <w:rsid w:val="003B460F"/>
    <w:rsid w:val="003B487D"/>
    <w:rsid w:val="003B4A74"/>
    <w:rsid w:val="003B5123"/>
    <w:rsid w:val="003B585C"/>
    <w:rsid w:val="003B5BE3"/>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9DC"/>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36C"/>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37E"/>
    <w:rsid w:val="003E5D5B"/>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150"/>
    <w:rsid w:val="004216C5"/>
    <w:rsid w:val="00421A16"/>
    <w:rsid w:val="00421AEB"/>
    <w:rsid w:val="00422802"/>
    <w:rsid w:val="00422F57"/>
    <w:rsid w:val="00424E1F"/>
    <w:rsid w:val="004262BE"/>
    <w:rsid w:val="0042712B"/>
    <w:rsid w:val="00427AAE"/>
    <w:rsid w:val="00427EAA"/>
    <w:rsid w:val="00430296"/>
    <w:rsid w:val="00431998"/>
    <w:rsid w:val="004320F2"/>
    <w:rsid w:val="004338F9"/>
    <w:rsid w:val="00434D1C"/>
    <w:rsid w:val="0043558D"/>
    <w:rsid w:val="004361D6"/>
    <w:rsid w:val="0043641B"/>
    <w:rsid w:val="0043645C"/>
    <w:rsid w:val="0043662A"/>
    <w:rsid w:val="00436DF8"/>
    <w:rsid w:val="004373E3"/>
    <w:rsid w:val="0043761C"/>
    <w:rsid w:val="00437CDB"/>
    <w:rsid w:val="00440319"/>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484"/>
    <w:rsid w:val="00463606"/>
    <w:rsid w:val="004636DA"/>
    <w:rsid w:val="00463B0B"/>
    <w:rsid w:val="0046481A"/>
    <w:rsid w:val="00464D3A"/>
    <w:rsid w:val="00464DA7"/>
    <w:rsid w:val="0046522E"/>
    <w:rsid w:val="0046586E"/>
    <w:rsid w:val="00466714"/>
    <w:rsid w:val="00466F7A"/>
    <w:rsid w:val="00466F7E"/>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87592"/>
    <w:rsid w:val="0049031F"/>
    <w:rsid w:val="00490743"/>
    <w:rsid w:val="00491B1B"/>
    <w:rsid w:val="004929E4"/>
    <w:rsid w:val="0049374F"/>
    <w:rsid w:val="00493AF9"/>
    <w:rsid w:val="00493CC7"/>
    <w:rsid w:val="0049623A"/>
    <w:rsid w:val="0049655D"/>
    <w:rsid w:val="0049697A"/>
    <w:rsid w:val="004974D8"/>
    <w:rsid w:val="004975D5"/>
    <w:rsid w:val="00497672"/>
    <w:rsid w:val="004A0302"/>
    <w:rsid w:val="004A0321"/>
    <w:rsid w:val="004A1734"/>
    <w:rsid w:val="004A1BBC"/>
    <w:rsid w:val="004A1C5D"/>
    <w:rsid w:val="004A3051"/>
    <w:rsid w:val="004A51CE"/>
    <w:rsid w:val="004A5748"/>
    <w:rsid w:val="004A6204"/>
    <w:rsid w:val="004A692D"/>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90A"/>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97F"/>
    <w:rsid w:val="004E2FC6"/>
    <w:rsid w:val="004E442C"/>
    <w:rsid w:val="004E54F5"/>
    <w:rsid w:val="004E5843"/>
    <w:rsid w:val="004E67A9"/>
    <w:rsid w:val="004E693D"/>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2F65"/>
    <w:rsid w:val="00513C9C"/>
    <w:rsid w:val="00513FC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8F7"/>
    <w:rsid w:val="00544D9F"/>
    <w:rsid w:val="005457B4"/>
    <w:rsid w:val="00545F4E"/>
    <w:rsid w:val="00546AA0"/>
    <w:rsid w:val="00546DF3"/>
    <w:rsid w:val="005473A5"/>
    <w:rsid w:val="0054752B"/>
    <w:rsid w:val="005500CE"/>
    <w:rsid w:val="00550A62"/>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6C4"/>
    <w:rsid w:val="00572A57"/>
    <w:rsid w:val="005739AB"/>
    <w:rsid w:val="005744FC"/>
    <w:rsid w:val="005757D1"/>
    <w:rsid w:val="00575C75"/>
    <w:rsid w:val="00576B25"/>
    <w:rsid w:val="00577582"/>
    <w:rsid w:val="00580F33"/>
    <w:rsid w:val="00581057"/>
    <w:rsid w:val="0058161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4A73"/>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5C7C"/>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68B1"/>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4DDB"/>
    <w:rsid w:val="005E52ED"/>
    <w:rsid w:val="005E573E"/>
    <w:rsid w:val="005E5E7F"/>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5075"/>
    <w:rsid w:val="0060526C"/>
    <w:rsid w:val="00605382"/>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46917"/>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1FB0"/>
    <w:rsid w:val="00672161"/>
    <w:rsid w:val="0067389F"/>
    <w:rsid w:val="00673BD3"/>
    <w:rsid w:val="00673D0A"/>
    <w:rsid w:val="00675684"/>
    <w:rsid w:val="00675740"/>
    <w:rsid w:val="0067579A"/>
    <w:rsid w:val="00675873"/>
    <w:rsid w:val="00676178"/>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538"/>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B6A4E"/>
    <w:rsid w:val="006C00C9"/>
    <w:rsid w:val="006C0236"/>
    <w:rsid w:val="006C08B6"/>
    <w:rsid w:val="006C1293"/>
    <w:rsid w:val="006C12EC"/>
    <w:rsid w:val="006C15F1"/>
    <w:rsid w:val="006C1D25"/>
    <w:rsid w:val="006C229E"/>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CA"/>
    <w:rsid w:val="006D2920"/>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903"/>
    <w:rsid w:val="006E6FA0"/>
    <w:rsid w:val="006E732A"/>
    <w:rsid w:val="006E73AC"/>
    <w:rsid w:val="006E7845"/>
    <w:rsid w:val="006E7900"/>
    <w:rsid w:val="006E7947"/>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6AC"/>
    <w:rsid w:val="006F49AA"/>
    <w:rsid w:val="006F58E6"/>
    <w:rsid w:val="006F6413"/>
    <w:rsid w:val="006F69A0"/>
    <w:rsid w:val="006F6C8A"/>
    <w:rsid w:val="006F7964"/>
    <w:rsid w:val="00700398"/>
    <w:rsid w:val="007006D6"/>
    <w:rsid w:val="00700C81"/>
    <w:rsid w:val="00701123"/>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1129"/>
    <w:rsid w:val="00731B85"/>
    <w:rsid w:val="00731BD1"/>
    <w:rsid w:val="00731D26"/>
    <w:rsid w:val="00731F31"/>
    <w:rsid w:val="00732829"/>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09"/>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77D5B"/>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5202"/>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7B8"/>
    <w:rsid w:val="007D2B56"/>
    <w:rsid w:val="007D2D1D"/>
    <w:rsid w:val="007D2F03"/>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51D2"/>
    <w:rsid w:val="007E6636"/>
    <w:rsid w:val="007E6804"/>
    <w:rsid w:val="007E6E01"/>
    <w:rsid w:val="007E7A22"/>
    <w:rsid w:val="007F12DE"/>
    <w:rsid w:val="007F1314"/>
    <w:rsid w:val="007F1C07"/>
    <w:rsid w:val="007F281F"/>
    <w:rsid w:val="007F44EE"/>
    <w:rsid w:val="007F495A"/>
    <w:rsid w:val="007F503F"/>
    <w:rsid w:val="007F53A8"/>
    <w:rsid w:val="007F5A5F"/>
    <w:rsid w:val="007F6722"/>
    <w:rsid w:val="007F7FBA"/>
    <w:rsid w:val="00800B26"/>
    <w:rsid w:val="0080112C"/>
    <w:rsid w:val="008013BF"/>
    <w:rsid w:val="008013DA"/>
    <w:rsid w:val="00801AC7"/>
    <w:rsid w:val="0080213D"/>
    <w:rsid w:val="00802C55"/>
    <w:rsid w:val="008030B6"/>
    <w:rsid w:val="00803ED8"/>
    <w:rsid w:val="008040A9"/>
    <w:rsid w:val="0080436E"/>
    <w:rsid w:val="0080437A"/>
    <w:rsid w:val="0080490E"/>
    <w:rsid w:val="00804F33"/>
    <w:rsid w:val="008051B3"/>
    <w:rsid w:val="008055DB"/>
    <w:rsid w:val="008057A1"/>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505"/>
    <w:rsid w:val="00816B3C"/>
    <w:rsid w:val="0081738C"/>
    <w:rsid w:val="00820257"/>
    <w:rsid w:val="00820BA4"/>
    <w:rsid w:val="00820C21"/>
    <w:rsid w:val="0082102B"/>
    <w:rsid w:val="008218B4"/>
    <w:rsid w:val="00821921"/>
    <w:rsid w:val="008223F5"/>
    <w:rsid w:val="00822942"/>
    <w:rsid w:val="008229D3"/>
    <w:rsid w:val="00822E50"/>
    <w:rsid w:val="00822F33"/>
    <w:rsid w:val="00823044"/>
    <w:rsid w:val="0082440E"/>
    <w:rsid w:val="00824F68"/>
    <w:rsid w:val="0082522B"/>
    <w:rsid w:val="008258A1"/>
    <w:rsid w:val="00825AAE"/>
    <w:rsid w:val="00826193"/>
    <w:rsid w:val="008264EB"/>
    <w:rsid w:val="008269CF"/>
    <w:rsid w:val="0082777E"/>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858"/>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C0C"/>
    <w:rsid w:val="00897EBC"/>
    <w:rsid w:val="008A02F8"/>
    <w:rsid w:val="008A0351"/>
    <w:rsid w:val="008A0AF2"/>
    <w:rsid w:val="008A120F"/>
    <w:rsid w:val="008A1E8D"/>
    <w:rsid w:val="008A24FA"/>
    <w:rsid w:val="008A3366"/>
    <w:rsid w:val="008A345D"/>
    <w:rsid w:val="008A3A35"/>
    <w:rsid w:val="008A3C60"/>
    <w:rsid w:val="008A4DA3"/>
    <w:rsid w:val="008A53CB"/>
    <w:rsid w:val="008A5CEA"/>
    <w:rsid w:val="008A70A4"/>
    <w:rsid w:val="008A7905"/>
    <w:rsid w:val="008B0198"/>
    <w:rsid w:val="008B0507"/>
    <w:rsid w:val="008B0EFF"/>
    <w:rsid w:val="008B1233"/>
    <w:rsid w:val="008B12AF"/>
    <w:rsid w:val="008B1605"/>
    <w:rsid w:val="008B314A"/>
    <w:rsid w:val="008B332C"/>
    <w:rsid w:val="008B4DB1"/>
    <w:rsid w:val="008B4FDA"/>
    <w:rsid w:val="008B56A4"/>
    <w:rsid w:val="008B6288"/>
    <w:rsid w:val="008B73CD"/>
    <w:rsid w:val="008B7BE2"/>
    <w:rsid w:val="008B7F88"/>
    <w:rsid w:val="008C16C2"/>
    <w:rsid w:val="008C17DA"/>
    <w:rsid w:val="008C208B"/>
    <w:rsid w:val="008C28C9"/>
    <w:rsid w:val="008C2A6A"/>
    <w:rsid w:val="008C343E"/>
    <w:rsid w:val="008C3509"/>
    <w:rsid w:val="008C353D"/>
    <w:rsid w:val="008C417C"/>
    <w:rsid w:val="008C4F2E"/>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45D"/>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AC"/>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659"/>
    <w:rsid w:val="00955A1E"/>
    <w:rsid w:val="00955E87"/>
    <w:rsid w:val="00956D11"/>
    <w:rsid w:val="009574CD"/>
    <w:rsid w:val="009577E7"/>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DAD"/>
    <w:rsid w:val="009771B9"/>
    <w:rsid w:val="009775DB"/>
    <w:rsid w:val="00981214"/>
    <w:rsid w:val="009813C4"/>
    <w:rsid w:val="00981540"/>
    <w:rsid w:val="0098244A"/>
    <w:rsid w:val="00983A27"/>
    <w:rsid w:val="00983AF5"/>
    <w:rsid w:val="00984456"/>
    <w:rsid w:val="00984BDB"/>
    <w:rsid w:val="00985291"/>
    <w:rsid w:val="009865B0"/>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CA9"/>
    <w:rsid w:val="009B0DA1"/>
    <w:rsid w:val="009B127B"/>
    <w:rsid w:val="009B13C3"/>
    <w:rsid w:val="009B173C"/>
    <w:rsid w:val="009B18AF"/>
    <w:rsid w:val="009B3CA3"/>
    <w:rsid w:val="009B4618"/>
    <w:rsid w:val="009B4F57"/>
    <w:rsid w:val="009B5628"/>
    <w:rsid w:val="009B5889"/>
    <w:rsid w:val="009B58F7"/>
    <w:rsid w:val="009B5ED1"/>
    <w:rsid w:val="009B6191"/>
    <w:rsid w:val="009B6D58"/>
    <w:rsid w:val="009C0ABA"/>
    <w:rsid w:val="009C1268"/>
    <w:rsid w:val="009C183D"/>
    <w:rsid w:val="009C1A9A"/>
    <w:rsid w:val="009C1A9B"/>
    <w:rsid w:val="009C1D0F"/>
    <w:rsid w:val="009C28B2"/>
    <w:rsid w:val="009C35A4"/>
    <w:rsid w:val="009C3724"/>
    <w:rsid w:val="009C3A21"/>
    <w:rsid w:val="009C3B73"/>
    <w:rsid w:val="009C3EC5"/>
    <w:rsid w:val="009C3FD4"/>
    <w:rsid w:val="009C500D"/>
    <w:rsid w:val="009C5A1D"/>
    <w:rsid w:val="009C5CF1"/>
    <w:rsid w:val="009C6103"/>
    <w:rsid w:val="009C7913"/>
    <w:rsid w:val="009D0916"/>
    <w:rsid w:val="009D0A6F"/>
    <w:rsid w:val="009D0DB0"/>
    <w:rsid w:val="009D158E"/>
    <w:rsid w:val="009D1704"/>
    <w:rsid w:val="009D2AE5"/>
    <w:rsid w:val="009D352B"/>
    <w:rsid w:val="009D3F0E"/>
    <w:rsid w:val="009D47AF"/>
    <w:rsid w:val="009D55A4"/>
    <w:rsid w:val="009D6D1A"/>
    <w:rsid w:val="009D71F8"/>
    <w:rsid w:val="009D7831"/>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6D6"/>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6799"/>
    <w:rsid w:val="00A17ABE"/>
    <w:rsid w:val="00A20240"/>
    <w:rsid w:val="00A205BF"/>
    <w:rsid w:val="00A2065C"/>
    <w:rsid w:val="00A20B69"/>
    <w:rsid w:val="00A20DEE"/>
    <w:rsid w:val="00A21022"/>
    <w:rsid w:val="00A21250"/>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9CC"/>
    <w:rsid w:val="00A42BF8"/>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55C"/>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297"/>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A7C90"/>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3AD"/>
    <w:rsid w:val="00AC4EAF"/>
    <w:rsid w:val="00AC5807"/>
    <w:rsid w:val="00AC6523"/>
    <w:rsid w:val="00AC743C"/>
    <w:rsid w:val="00AC7A2E"/>
    <w:rsid w:val="00AD0BEB"/>
    <w:rsid w:val="00AD1066"/>
    <w:rsid w:val="00AD1BFE"/>
    <w:rsid w:val="00AD1CBA"/>
    <w:rsid w:val="00AD2081"/>
    <w:rsid w:val="00AD305B"/>
    <w:rsid w:val="00AD30D3"/>
    <w:rsid w:val="00AD34C9"/>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9C0"/>
    <w:rsid w:val="00AF2B8E"/>
    <w:rsid w:val="00AF2CF3"/>
    <w:rsid w:val="00AF3655"/>
    <w:rsid w:val="00AF3F18"/>
    <w:rsid w:val="00AF4211"/>
    <w:rsid w:val="00AF4E1A"/>
    <w:rsid w:val="00AF5202"/>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059"/>
    <w:rsid w:val="00B236A5"/>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116"/>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21E"/>
    <w:rsid w:val="00B77FA6"/>
    <w:rsid w:val="00B8038B"/>
    <w:rsid w:val="00B81AD3"/>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2E4"/>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09A5"/>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46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1761E"/>
    <w:rsid w:val="00C207A1"/>
    <w:rsid w:val="00C21394"/>
    <w:rsid w:val="00C2151D"/>
    <w:rsid w:val="00C22421"/>
    <w:rsid w:val="00C231A0"/>
    <w:rsid w:val="00C232E0"/>
    <w:rsid w:val="00C23B1B"/>
    <w:rsid w:val="00C23D48"/>
    <w:rsid w:val="00C23F1D"/>
    <w:rsid w:val="00C24256"/>
    <w:rsid w:val="00C24CA6"/>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3BD7"/>
    <w:rsid w:val="00C6467B"/>
    <w:rsid w:val="00C647D8"/>
    <w:rsid w:val="00C648B6"/>
    <w:rsid w:val="00C648DF"/>
    <w:rsid w:val="00C64BF0"/>
    <w:rsid w:val="00C64C63"/>
    <w:rsid w:val="00C656EC"/>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FC"/>
    <w:rsid w:val="00C80149"/>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8E"/>
    <w:rsid w:val="00CB5290"/>
    <w:rsid w:val="00CB5F66"/>
    <w:rsid w:val="00CB68EF"/>
    <w:rsid w:val="00CB7572"/>
    <w:rsid w:val="00CB759C"/>
    <w:rsid w:val="00CB79A4"/>
    <w:rsid w:val="00CC0326"/>
    <w:rsid w:val="00CC041F"/>
    <w:rsid w:val="00CC0A8D"/>
    <w:rsid w:val="00CC108A"/>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3B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1CDD"/>
    <w:rsid w:val="00D523EF"/>
    <w:rsid w:val="00D52566"/>
    <w:rsid w:val="00D52CC7"/>
    <w:rsid w:val="00D52D0B"/>
    <w:rsid w:val="00D52D82"/>
    <w:rsid w:val="00D53408"/>
    <w:rsid w:val="00D53FEB"/>
    <w:rsid w:val="00D5440E"/>
    <w:rsid w:val="00D5443D"/>
    <w:rsid w:val="00D544B3"/>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5D1"/>
    <w:rsid w:val="00D81660"/>
    <w:rsid w:val="00D81962"/>
    <w:rsid w:val="00D820D2"/>
    <w:rsid w:val="00D82DAD"/>
    <w:rsid w:val="00D82E27"/>
    <w:rsid w:val="00D83043"/>
    <w:rsid w:val="00D8313C"/>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E5A"/>
    <w:rsid w:val="00DD0FED"/>
    <w:rsid w:val="00DD1087"/>
    <w:rsid w:val="00DD1C66"/>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A81"/>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33D"/>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277EE"/>
    <w:rsid w:val="00E30E2D"/>
    <w:rsid w:val="00E30F0C"/>
    <w:rsid w:val="00E31A0F"/>
    <w:rsid w:val="00E326DD"/>
    <w:rsid w:val="00E327B8"/>
    <w:rsid w:val="00E3293C"/>
    <w:rsid w:val="00E32CC2"/>
    <w:rsid w:val="00E32D5B"/>
    <w:rsid w:val="00E33157"/>
    <w:rsid w:val="00E333E5"/>
    <w:rsid w:val="00E3357F"/>
    <w:rsid w:val="00E33599"/>
    <w:rsid w:val="00E33E6B"/>
    <w:rsid w:val="00E343E7"/>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82A"/>
    <w:rsid w:val="00E43CEB"/>
    <w:rsid w:val="00E43DFB"/>
    <w:rsid w:val="00E44D86"/>
    <w:rsid w:val="00E45007"/>
    <w:rsid w:val="00E45ACA"/>
    <w:rsid w:val="00E45C7F"/>
    <w:rsid w:val="00E46422"/>
    <w:rsid w:val="00E46DBA"/>
    <w:rsid w:val="00E4778D"/>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1DB8"/>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60B"/>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6DAB"/>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6FA"/>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18C"/>
    <w:rsid w:val="00EC09B0"/>
    <w:rsid w:val="00EC165E"/>
    <w:rsid w:val="00EC1F84"/>
    <w:rsid w:val="00EC22F7"/>
    <w:rsid w:val="00EC2345"/>
    <w:rsid w:val="00EC243E"/>
    <w:rsid w:val="00EC2CDE"/>
    <w:rsid w:val="00EC3064"/>
    <w:rsid w:val="00EC362B"/>
    <w:rsid w:val="00EC400D"/>
    <w:rsid w:val="00EC4580"/>
    <w:rsid w:val="00EC5C41"/>
    <w:rsid w:val="00EC6C24"/>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3633"/>
    <w:rsid w:val="00F04430"/>
    <w:rsid w:val="00F04AA1"/>
    <w:rsid w:val="00F04FC3"/>
    <w:rsid w:val="00F06F30"/>
    <w:rsid w:val="00F0759D"/>
    <w:rsid w:val="00F102AB"/>
    <w:rsid w:val="00F10B70"/>
    <w:rsid w:val="00F11794"/>
    <w:rsid w:val="00F11AC7"/>
    <w:rsid w:val="00F11D9C"/>
    <w:rsid w:val="00F11E5A"/>
    <w:rsid w:val="00F1221A"/>
    <w:rsid w:val="00F122B2"/>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5BC1"/>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B04"/>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50A7A"/>
    <w:rsid w:val="00F5168A"/>
    <w:rsid w:val="00F52EDD"/>
    <w:rsid w:val="00F53C85"/>
    <w:rsid w:val="00F53D4F"/>
    <w:rsid w:val="00F53DF8"/>
    <w:rsid w:val="00F546F2"/>
    <w:rsid w:val="00F5526F"/>
    <w:rsid w:val="00F55654"/>
    <w:rsid w:val="00F556B0"/>
    <w:rsid w:val="00F55752"/>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1E78"/>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0B1"/>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2078"/>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31F"/>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139C47"/>
  <w15:docId w15:val="{641FF9EC-E4E9-4BE1-8ACE-31AF35CC1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3B4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3B460F"/>
    <w:rPr>
      <w:rFonts w:ascii="Courier New" w:hAnsi="Courier New" w:cs="Courier New"/>
      <w:lang w:bidi="ar-SA"/>
    </w:rPr>
  </w:style>
  <w:style w:type="character" w:customStyle="1" w:styleId="y2iqfc">
    <w:name w:val="y2iqfc"/>
    <w:basedOn w:val="a0"/>
    <w:rsid w:val="003B4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346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85272296">
      <w:bodyDiv w:val="1"/>
      <w:marLeft w:val="0"/>
      <w:marRight w:val="0"/>
      <w:marTop w:val="0"/>
      <w:marBottom w:val="0"/>
      <w:divBdr>
        <w:top w:val="none" w:sz="0" w:space="0" w:color="auto"/>
        <w:left w:val="none" w:sz="0" w:space="0" w:color="auto"/>
        <w:bottom w:val="none" w:sz="0" w:space="0" w:color="auto"/>
        <w:right w:val="none" w:sz="0" w:space="0" w:color="auto"/>
      </w:divBdr>
    </w:div>
    <w:div w:id="27128283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7445643">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93271408">
      <w:bodyDiv w:val="1"/>
      <w:marLeft w:val="0"/>
      <w:marRight w:val="0"/>
      <w:marTop w:val="0"/>
      <w:marBottom w:val="0"/>
      <w:divBdr>
        <w:top w:val="none" w:sz="0" w:space="0" w:color="auto"/>
        <w:left w:val="none" w:sz="0" w:space="0" w:color="auto"/>
        <w:bottom w:val="none" w:sz="0" w:space="0" w:color="auto"/>
        <w:right w:val="none" w:sz="0" w:space="0" w:color="auto"/>
      </w:divBdr>
    </w:div>
    <w:div w:id="78612608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72347771">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7224414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3B3C0-1A85-49D7-977F-E51D6FFD1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4510</TotalTime>
  <Pages>94</Pages>
  <Words>19861</Words>
  <Characters>113212</Characters>
  <Application>Microsoft Office Word</Application>
  <DocSecurity>0</DocSecurity>
  <Lines>943</Lines>
  <Paragraphs>265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132808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1849</cp:revision>
  <cp:lastPrinted>2018-02-16T07:12:00Z</cp:lastPrinted>
  <dcterms:created xsi:type="dcterms:W3CDTF">2019-10-28T07:04:00Z</dcterms:created>
  <dcterms:modified xsi:type="dcterms:W3CDTF">2023-08-04T05:48:00Z</dcterms:modified>
</cp:coreProperties>
</file>